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F1E5C" w14:textId="77777777" w:rsidR="00DC3C27" w:rsidRPr="00936C1A" w:rsidRDefault="00DC3C27" w:rsidP="00DC3C27">
      <w:pPr>
        <w:pStyle w:val="BodyTextIndent"/>
        <w:widowControl w:val="0"/>
        <w:spacing w:line="240" w:lineRule="auto"/>
        <w:ind w:firstLine="0"/>
        <w:jc w:val="center"/>
        <w:rPr>
          <w:rFonts w:ascii="GHEA Grapalat" w:hAnsi="GHEA Grapalat"/>
          <w:i w:val="0"/>
          <w:sz w:val="24"/>
          <w:szCs w:val="24"/>
          <w:lang w:val="en-US"/>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5A1EA7CC"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745B0" w:rsidRPr="009745B0">
        <w:rPr>
          <w:rFonts w:ascii="GHEA Grapalat" w:hAnsi="GHEA Grapalat"/>
          <w:i w:val="0"/>
          <w:sz w:val="24"/>
          <w:szCs w:val="24"/>
        </w:rPr>
        <w:t>29</w:t>
      </w:r>
      <w:r w:rsidRPr="009044F1">
        <w:rPr>
          <w:rFonts w:ascii="GHEA Grapalat" w:hAnsi="GHEA Grapalat"/>
          <w:i w:val="0"/>
          <w:sz w:val="24"/>
          <w:szCs w:val="24"/>
        </w:rPr>
        <w:t>" "</w:t>
      </w:r>
      <w:r w:rsidR="002A6D4F">
        <w:rPr>
          <w:rFonts w:ascii="GHEA Grapalat" w:hAnsi="GHEA Grapalat"/>
          <w:i w:val="0"/>
          <w:sz w:val="24"/>
          <w:szCs w:val="24"/>
          <w:lang w:val="hy-AM"/>
        </w:rPr>
        <w:t>0</w:t>
      </w:r>
      <w:r w:rsidR="009745B0">
        <w:rPr>
          <w:rFonts w:ascii="GHEA Grapalat" w:hAnsi="GHEA Grapalat"/>
          <w:i w:val="0"/>
          <w:sz w:val="24"/>
          <w:szCs w:val="24"/>
          <w:lang w:val="hy-AM"/>
        </w:rPr>
        <w:t>8</w:t>
      </w:r>
      <w:r w:rsidRPr="009044F1">
        <w:rPr>
          <w:rFonts w:ascii="GHEA Grapalat" w:hAnsi="GHEA Grapalat"/>
          <w:i w:val="0"/>
          <w:sz w:val="24"/>
          <w:szCs w:val="24"/>
        </w:rPr>
        <w:t>" 20</w:t>
      </w:r>
      <w:r w:rsidRPr="007F7FCC">
        <w:rPr>
          <w:rFonts w:ascii="GHEA Grapalat" w:hAnsi="GHEA Grapalat"/>
          <w:i w:val="0"/>
          <w:sz w:val="24"/>
          <w:szCs w:val="24"/>
        </w:rPr>
        <w:t>2</w:t>
      </w:r>
      <w:r w:rsidR="00B0327A">
        <w:rPr>
          <w:rFonts w:ascii="GHEA Grapalat" w:hAnsi="GHEA Grapalat"/>
          <w:i w:val="0"/>
          <w:sz w:val="24"/>
          <w:szCs w:val="24"/>
          <w:lang w:val="hy-AM"/>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496EFE97" w14:textId="588B2846" w:rsidR="00DC3C27" w:rsidRPr="009044F1" w:rsidRDefault="00936C1A" w:rsidP="00DC3C27">
      <w:pPr>
        <w:pStyle w:val="BodyTextIndent"/>
        <w:widowControl w:val="0"/>
        <w:spacing w:line="240" w:lineRule="auto"/>
        <w:ind w:firstLine="0"/>
        <w:jc w:val="center"/>
        <w:rPr>
          <w:rFonts w:ascii="GHEA Grapalat" w:hAnsi="GHEA Grapalat"/>
          <w:i w:val="0"/>
          <w:sz w:val="24"/>
          <w:szCs w:val="24"/>
        </w:rPr>
      </w:pPr>
      <w:r w:rsidRPr="00936C1A">
        <w:rPr>
          <w:rFonts w:ascii="GHEA Grapalat" w:hAnsi="GHEA Grapalat"/>
          <w:i w:val="0"/>
          <w:sz w:val="24"/>
          <w:szCs w:val="24"/>
        </w:rPr>
        <w:t>В соответствии с пунктом 2 части 6 статьи 15 Закона "О закупках"</w:t>
      </w:r>
    </w:p>
    <w:p w14:paraId="4229B468" w14:textId="3D52A02E"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9745B0">
        <w:rPr>
          <w:rFonts w:ascii="GHEA Grapalat" w:hAnsi="GHEA Grapalat"/>
          <w:i w:val="0"/>
          <w:sz w:val="24"/>
          <w:szCs w:val="24"/>
        </w:rPr>
        <w:t>24/112</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77777777"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7">
        <w:r w:rsidRPr="00C72614">
          <w:rPr>
            <w:rFonts w:ascii="GHEA Grapalat" w:hAnsi="GHEA Grapalat"/>
            <w:i w:val="0"/>
            <w:sz w:val="24"/>
            <w:szCs w:val="24"/>
            <w:u w:val="single"/>
          </w:rPr>
          <w:t>www.armeps.am</w:t>
        </w:r>
      </w:hyperlink>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6BAA932" w14:textId="77777777" w:rsidR="00E06D1F" w:rsidRDefault="00DC3C27" w:rsidP="00E06D1F">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00E06D1F"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1F9ECCE"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55BE4C1C"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DF6EBF" w:rsidRPr="00DF6EBF">
        <w:rPr>
          <w:rFonts w:ascii="GHEA Grapalat" w:hAnsi="GHEA Grapalat"/>
          <w:i w:val="0"/>
          <w:sz w:val="24"/>
          <w:szCs w:val="24"/>
        </w:rPr>
        <w:t>9</w:t>
      </w:r>
      <w:r w:rsidR="00862A37" w:rsidRPr="00937682">
        <w:rPr>
          <w:rFonts w:ascii="GHEA Grapalat" w:hAnsi="GHEA Grapalat"/>
          <w:i w:val="0"/>
          <w:sz w:val="24"/>
          <w:szCs w:val="24"/>
        </w:rPr>
        <w:t>-</w:t>
      </w:r>
      <w:r w:rsidR="00862A37">
        <w:rPr>
          <w:rFonts w:ascii="GHEA Grapalat" w:hAnsi="GHEA Grapalat"/>
          <w:i w:val="0"/>
          <w:sz w:val="24"/>
          <w:szCs w:val="24"/>
        </w:rPr>
        <w:t xml:space="preserve">го </w:t>
      </w:r>
      <w:r w:rsidR="00DF6EBF">
        <w:rPr>
          <w:rFonts w:ascii="GHEA Grapalat" w:hAnsi="GHEA Grapalat"/>
          <w:i w:val="0"/>
          <w:sz w:val="24"/>
          <w:szCs w:val="24"/>
        </w:rPr>
        <w:t>сентября</w:t>
      </w:r>
      <w:r w:rsidR="00A073BC" w:rsidRPr="009044F1">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0AF61CCF"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DF6EBF">
        <w:rPr>
          <w:rFonts w:ascii="GHEA Grapalat" w:hAnsi="GHEA Grapalat"/>
          <w:i w:val="0"/>
          <w:sz w:val="24"/>
          <w:szCs w:val="24"/>
        </w:rPr>
        <w:t>9</w:t>
      </w:r>
      <w:r w:rsidR="00EC7F3D" w:rsidRPr="00937682">
        <w:rPr>
          <w:rFonts w:ascii="GHEA Grapalat" w:hAnsi="GHEA Grapalat"/>
          <w:i w:val="0"/>
          <w:sz w:val="24"/>
          <w:szCs w:val="24"/>
        </w:rPr>
        <w:t>-</w:t>
      </w:r>
      <w:r w:rsidR="00EC7F3D">
        <w:rPr>
          <w:rFonts w:ascii="GHEA Grapalat" w:hAnsi="GHEA Grapalat"/>
          <w:i w:val="0"/>
          <w:sz w:val="24"/>
          <w:szCs w:val="24"/>
        </w:rPr>
        <w:t xml:space="preserve">го </w:t>
      </w:r>
      <w:r w:rsidR="00DF6EBF">
        <w:rPr>
          <w:rFonts w:ascii="GHEA Grapalat" w:hAnsi="GHEA Grapalat"/>
          <w:i w:val="0"/>
          <w:sz w:val="24"/>
          <w:szCs w:val="24"/>
        </w:rPr>
        <w:t>сентября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r>
        <w:rPr>
          <w:rFonts w:ascii="GHEA Grapalat" w:hAnsi="GHEA Grapalat"/>
          <w:i w:val="0"/>
          <w:sz w:val="24"/>
          <w:szCs w:val="24"/>
          <w:lang w:val="en-US"/>
        </w:rPr>
        <w:t>gor</w:t>
      </w:r>
      <w:r w:rsidRPr="008D77C2">
        <w:rPr>
          <w:rFonts w:ascii="GHEA Grapalat" w:hAnsi="GHEA Grapalat"/>
          <w:i w:val="0"/>
          <w:sz w:val="24"/>
          <w:szCs w:val="24"/>
        </w:rPr>
        <w:t>.</w:t>
      </w:r>
      <w:r>
        <w:rPr>
          <w:rFonts w:ascii="GHEA Grapalat" w:hAnsi="GHEA Grapalat"/>
          <w:i w:val="0"/>
          <w:sz w:val="24"/>
          <w:szCs w:val="24"/>
          <w:lang w:val="en-US"/>
        </w:rPr>
        <w:t>muradyan</w:t>
      </w:r>
      <w:r w:rsidRPr="008D77C2">
        <w:rPr>
          <w:rFonts w:ascii="GHEA Grapalat" w:hAnsi="GHEA Grapalat"/>
          <w:i w:val="0"/>
          <w:sz w:val="24"/>
          <w:szCs w:val="24"/>
        </w:rPr>
        <w:t>@</w:t>
      </w:r>
      <w:r>
        <w:rPr>
          <w:rFonts w:ascii="GHEA Grapalat" w:hAnsi="GHEA Grapalat"/>
          <w:i w:val="0"/>
          <w:sz w:val="24"/>
          <w:szCs w:val="24"/>
          <w:lang w:val="en-US"/>
        </w:rPr>
        <w:t>yerevan</w:t>
      </w:r>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21F5BA6" w14:textId="77777777" w:rsidR="0084701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63E3AB84"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9745B0">
        <w:rPr>
          <w:rFonts w:ascii="GHEA Grapalat" w:hAnsi="GHEA Grapalat"/>
          <w:spacing w:val="-6"/>
        </w:rPr>
        <w:t>24/112</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en-US"/>
        </w:rPr>
        <w:t>gor</w:t>
      </w:r>
      <w:r w:rsidRPr="00EE1D48">
        <w:rPr>
          <w:rFonts w:ascii="GHEA Grapalat" w:hAnsi="GHEA Grapalat"/>
          <w:sz w:val="24"/>
          <w:szCs w:val="24"/>
        </w:rPr>
        <w:t>.</w:t>
      </w:r>
      <w:r>
        <w:rPr>
          <w:rFonts w:ascii="GHEA Grapalat" w:hAnsi="GHEA Grapalat"/>
          <w:sz w:val="24"/>
          <w:szCs w:val="24"/>
          <w:lang w:val="en-US"/>
        </w:rPr>
        <w:t>muradyan</w:t>
      </w:r>
      <w:r w:rsidRPr="00EE1D48">
        <w:rPr>
          <w:rFonts w:ascii="GHEA Grapalat" w:hAnsi="GHEA Grapalat"/>
          <w:sz w:val="24"/>
          <w:szCs w:val="24"/>
        </w:rPr>
        <w:t>@</w:t>
      </w:r>
      <w:r>
        <w:rPr>
          <w:rFonts w:ascii="GHEA Grapalat" w:hAnsi="GHEA Grapalat"/>
          <w:sz w:val="24"/>
          <w:szCs w:val="24"/>
          <w:lang w:val="en-US"/>
        </w:rPr>
        <w:t>yerevan</w:t>
      </w:r>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3469EDA1"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751208">
              <w:rPr>
                <w:rFonts w:ascii="GHEA Grapalat" w:hAnsi="GHEA Grapalat"/>
                <w:sz w:val="24"/>
                <w:szCs w:val="24"/>
              </w:rPr>
              <w:t>6</w:t>
            </w:r>
            <w:r w:rsidR="009135FA">
              <w:rPr>
                <w:rFonts w:ascii="GHEA Grapalat" w:hAnsi="GHEA Grapalat"/>
                <w:sz w:val="24"/>
                <w:szCs w:val="24"/>
              </w:rPr>
              <w:t>,</w:t>
            </w:r>
            <w:r w:rsidR="00751208">
              <w:rPr>
                <w:rFonts w:ascii="GHEA Grapalat" w:hAnsi="GHEA Grapalat"/>
                <w:sz w:val="24"/>
                <w:szCs w:val="24"/>
              </w:rPr>
              <w:t>0</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0"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1"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0A32187C"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 это предложение, представляемое участником </w:t>
      </w:r>
      <w:r w:rsidRPr="00995804">
        <w:rPr>
          <w:rFonts w:ascii="GHEA Grapalat" w:hAnsi="GHEA Grapalat"/>
        </w:rPr>
        <w:lastRenderedPageBreak/>
        <w:t>на основании настоящего Приглашения.</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3BD4B240"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 xml:space="preserve"> </w:t>
      </w:r>
      <w:r w:rsidR="00F6635C">
        <w:rPr>
          <w:rFonts w:ascii="GHEA Grapalat" w:hAnsi="GHEA Grapalat"/>
          <w:sz w:val="24"/>
          <w:szCs w:val="24"/>
        </w:rPr>
        <w:t>9</w:t>
      </w:r>
      <w:r w:rsidR="004204CF" w:rsidRPr="004204CF">
        <w:rPr>
          <w:rFonts w:ascii="GHEA Grapalat" w:hAnsi="GHEA Grapalat"/>
          <w:iCs/>
          <w:sz w:val="24"/>
          <w:szCs w:val="24"/>
        </w:rPr>
        <w:t>-го</w:t>
      </w:r>
      <w:r w:rsidR="00DF3256" w:rsidRPr="00DF3256">
        <w:rPr>
          <w:rFonts w:ascii="GHEA Grapalat" w:hAnsi="GHEA Grapalat"/>
          <w:iCs/>
          <w:sz w:val="24"/>
          <w:szCs w:val="24"/>
        </w:rPr>
        <w:t xml:space="preserve"> </w:t>
      </w:r>
      <w:r w:rsidR="00DF6EBF">
        <w:rPr>
          <w:rFonts w:ascii="GHEA Grapalat" w:hAnsi="GHEA Grapalat"/>
          <w:iCs/>
          <w:sz w:val="24"/>
          <w:szCs w:val="24"/>
        </w:rPr>
        <w:t>сентября</w:t>
      </w:r>
      <w:r w:rsidR="004204CF" w:rsidRPr="004204CF">
        <w:rPr>
          <w:rFonts w:ascii="GHEA Grapalat" w:hAnsi="GHEA Grapalat"/>
          <w:iCs/>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0E85A2F" w14:textId="77777777" w:rsidR="00322295" w:rsidRPr="009044F1" w:rsidRDefault="00DC3C27" w:rsidP="0032229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00322295">
        <w:rPr>
          <w:rFonts w:ascii="GHEA Grapalat" w:hAnsi="GHEA Grapalat"/>
          <w:sz w:val="24"/>
          <w:szCs w:val="24"/>
        </w:rPr>
        <w:t>2</w:t>
      </w:r>
      <w:r w:rsidR="00322295" w:rsidRPr="009044F1">
        <w:rPr>
          <w:rFonts w:ascii="GHEA Grapalat" w:hAnsi="GHEA Grapalat"/>
          <w:sz w:val="24"/>
          <w:szCs w:val="24"/>
        </w:rPr>
        <w:t>)</w:t>
      </w:r>
      <w:r w:rsidR="00322295" w:rsidRPr="005114D0">
        <w:rPr>
          <w:rFonts w:ascii="GHEA Grapalat" w:hAnsi="GHEA Grapalat"/>
          <w:sz w:val="24"/>
          <w:szCs w:val="24"/>
        </w:rPr>
        <w:tab/>
      </w:r>
      <w:r w:rsidR="00322295" w:rsidRPr="00BC5779">
        <w:rPr>
          <w:rFonts w:ascii="GHEA Grapalat" w:hAnsi="GHEA Grapalat"/>
          <w:b/>
          <w:bCs/>
          <w:sz w:val="24"/>
          <w:szCs w:val="24"/>
        </w:rPr>
        <w:t>утвержденное им Средняя сумма максимальной цены за единицу в процентах</w:t>
      </w:r>
      <w:r w:rsidR="00322295" w:rsidRPr="009044F1">
        <w:rPr>
          <w:rFonts w:ascii="GHEA Grapalat" w:hAnsi="GHEA Grapalat"/>
          <w:sz w:val="24"/>
          <w:szCs w:val="24"/>
        </w:rPr>
        <w:t>;</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3AAE3DFC"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w:t>
      </w:r>
      <w:r w:rsidR="00325185"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Default="00DC3C27" w:rsidP="00DC3C27">
      <w:pPr>
        <w:pStyle w:val="BodyTextIndent"/>
        <w:widowControl w:val="0"/>
        <w:tabs>
          <w:tab w:val="left" w:pos="1134"/>
        </w:tabs>
        <w:spacing w:line="240" w:lineRule="auto"/>
        <w:ind w:firstLine="567"/>
        <w:rPr>
          <w:rFonts w:ascii="GHEA Grapalat" w:hAnsi="GHEA Grapalat"/>
          <w:i w:val="0"/>
          <w:sz w:val="24"/>
          <w:szCs w:val="24"/>
          <w:lang w:val="hy-AM"/>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FBCF020" w14:textId="77777777" w:rsidR="00F76D4E" w:rsidRDefault="00F76D4E" w:rsidP="00DC3C27">
      <w:pPr>
        <w:pStyle w:val="BodyTextIndent"/>
        <w:widowControl w:val="0"/>
        <w:tabs>
          <w:tab w:val="left" w:pos="1134"/>
        </w:tabs>
        <w:spacing w:line="240" w:lineRule="auto"/>
        <w:ind w:firstLine="567"/>
        <w:rPr>
          <w:rFonts w:ascii="GHEA Grapalat" w:hAnsi="GHEA Grapalat"/>
          <w:i w:val="0"/>
          <w:sz w:val="24"/>
          <w:szCs w:val="24"/>
          <w:lang w:val="hy-AM"/>
        </w:rPr>
      </w:pP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3AC1B030"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1E65C9">
        <w:rPr>
          <w:rFonts w:ascii="GHEA Grapalat" w:hAnsi="GHEA Grapalat"/>
          <w:b/>
        </w:rPr>
        <w:t>09</w:t>
      </w:r>
      <w:r>
        <w:rPr>
          <w:rFonts w:ascii="GHEA Grapalat" w:hAnsi="GHEA Grapalat"/>
          <w:b/>
          <w:lang w:val="hy-AM"/>
        </w:rPr>
        <w:t>.</w:t>
      </w:r>
      <w:r w:rsidR="0067143C">
        <w:rPr>
          <w:rFonts w:ascii="GHEA Grapalat" w:hAnsi="GHEA Grapalat"/>
          <w:b/>
        </w:rPr>
        <w:t>0</w:t>
      </w:r>
      <w:r w:rsidR="001E65C9">
        <w:rPr>
          <w:rFonts w:ascii="GHEA Grapalat" w:hAnsi="GHEA Grapalat"/>
          <w:b/>
        </w:rPr>
        <w:t>9</w:t>
      </w:r>
      <w:r>
        <w:rPr>
          <w:rFonts w:ascii="GHEA Grapalat" w:hAnsi="GHEA Grapalat"/>
          <w:b/>
          <w:lang w:val="hy-AM"/>
        </w:rPr>
        <w:t>.202</w:t>
      </w:r>
      <w:r w:rsidR="0067143C">
        <w:rPr>
          <w:rFonts w:ascii="GHEA Grapalat" w:hAnsi="GHEA Grapalat"/>
          <w:b/>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w:t>
      </w:r>
      <w:r w:rsidRPr="009044F1">
        <w:rPr>
          <w:rFonts w:ascii="GHEA Grapalat" w:hAnsi="GHEA Grapalat"/>
          <w:i w:val="0"/>
          <w:sz w:val="24"/>
          <w:szCs w:val="24"/>
        </w:rPr>
        <w:lastRenderedPageBreak/>
        <w:t xml:space="preserve">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3"/>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DC3C2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DC3C27">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DC3C2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lastRenderedPageBreak/>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0B079DCD" w14:textId="77777777" w:rsidR="00DC3C27" w:rsidRPr="00503411" w:rsidRDefault="00DC3C27" w:rsidP="00DC3C27">
      <w:pPr>
        <w:widowControl w:val="0"/>
        <w:jc w:val="center"/>
        <w:rPr>
          <w:rFonts w:ascii="GHEA Grapalat" w:hAnsi="GHEA Grapalat"/>
          <w:b/>
        </w:rPr>
      </w:pPr>
    </w:p>
    <w:p w14:paraId="3E3D70E7" w14:textId="77777777" w:rsidR="00DC3C27"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lastRenderedPageBreak/>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498CCB06" w14:textId="77777777" w:rsidR="00DC3C27"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69767DFE" w14:textId="541FF051" w:rsidR="00162449" w:rsidRPr="000406CC" w:rsidRDefault="00162449" w:rsidP="00162449">
      <w:pPr>
        <w:widowControl w:val="0"/>
        <w:tabs>
          <w:tab w:val="left" w:pos="1276"/>
        </w:tabs>
        <w:spacing w:after="160"/>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sidR="009634C7">
        <w:rPr>
          <w:rFonts w:ascii="GHEA Grapalat" w:hAnsi="GHEA Grapalat"/>
        </w:rPr>
        <w:t>2</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lastRenderedPageBreak/>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6"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7"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8" w:author="Vardan" w:date="2022-10-29T22:38:00Z">
        <w:r w:rsidRPr="009D0F48" w:rsidDel="00F11926">
          <w:rPr>
            <w:rFonts w:ascii="Cambria Math" w:hAnsi="Cambria Math" w:cs="Cambria Math"/>
            <w:i/>
            <w:sz w:val="18"/>
            <w:szCs w:val="18"/>
          </w:rPr>
          <w:delText>․</w:delText>
        </w:r>
      </w:del>
      <w:ins w:id="9"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BEDB890" w14:textId="62E4018D" w:rsidR="00162449" w:rsidRDefault="00162449" w:rsidP="0016244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00D42565" w:rsidRPr="009044F1">
        <w:rPr>
          <w:rFonts w:ascii="GHEA Grapalat" w:hAnsi="GHEA Grapalat"/>
        </w:rPr>
        <w:t xml:space="preserve">Размер обеспечения договора составляет 10 процентов от цены </w:t>
      </w:r>
      <w:r w:rsidR="00D42565">
        <w:rPr>
          <w:rFonts w:ascii="GHEA Grapalat" w:hAnsi="GHEA Grapalat"/>
        </w:rPr>
        <w:t>закупки</w:t>
      </w:r>
      <w:r w:rsidR="00D42565" w:rsidRPr="001775FE">
        <w:rPr>
          <w:rFonts w:ascii="GHEA Grapalat" w:hAnsi="GHEA Grapalat"/>
        </w:rPr>
        <w:t xml:space="preserve">. </w:t>
      </w:r>
      <w:r w:rsidR="00D42565" w:rsidRPr="002C42AD">
        <w:rPr>
          <w:rFonts w:ascii="GHEA Grapalat" w:hAnsi="GHEA Grapalat"/>
        </w:rPr>
        <w:t xml:space="preserve">Если цена закупки </w:t>
      </w:r>
      <w:r w:rsidR="00D42565">
        <w:rPr>
          <w:rFonts w:ascii="GHEA Grapalat" w:hAnsi="GHEA Grapalat"/>
        </w:rPr>
        <w:t>услуг</w:t>
      </w:r>
      <w:r w:rsidR="00D42565"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D42565" w:rsidRPr="009044F1">
        <w:rPr>
          <w:rFonts w:ascii="GHEA Grapalat" w:hAnsi="GHEA Grapalat"/>
        </w:rPr>
        <w:t xml:space="preserve"> </w:t>
      </w:r>
      <w:r w:rsidR="00D42565">
        <w:rPr>
          <w:rFonts w:ascii="GHEA Grapalat" w:hAnsi="GHEA Grapalat"/>
        </w:rPr>
        <w:t>О</w:t>
      </w:r>
      <w:r w:rsidR="00D42565" w:rsidRPr="001647D2">
        <w:rPr>
          <w:rFonts w:ascii="GHEA Grapalat" w:hAnsi="GHEA Grapalat"/>
        </w:rPr>
        <w:t xml:space="preserve">беспечение </w:t>
      </w:r>
      <w:r w:rsidR="00D42565">
        <w:rPr>
          <w:rFonts w:ascii="GHEA Grapalat" w:hAnsi="GHEA Grapalat"/>
        </w:rPr>
        <w:t>договора</w:t>
      </w:r>
      <w:r w:rsidR="00D42565" w:rsidRPr="001647D2">
        <w:rPr>
          <w:rFonts w:ascii="GHEA Grapalat" w:hAnsi="GHEA Grapalat"/>
        </w:rPr>
        <w:t xml:space="preserve"> представляется в </w:t>
      </w:r>
      <w:r w:rsidR="00D42565">
        <w:rPr>
          <w:rFonts w:ascii="GHEA Grapalat" w:hAnsi="GHEA Grapalat"/>
        </w:rPr>
        <w:t>виде</w:t>
      </w:r>
      <w:r w:rsidR="00D42565" w:rsidRPr="001647D2">
        <w:rPr>
          <w:rFonts w:ascii="GHEA Grapalat" w:hAnsi="GHEA Grapalat"/>
        </w:rPr>
        <w:t xml:space="preserve"> </w:t>
      </w:r>
      <w:r w:rsidR="00D42565" w:rsidRPr="00C33A95">
        <w:rPr>
          <w:rFonts w:ascii="GHEA Grapalat" w:hAnsi="GHEA Grapalat"/>
        </w:rPr>
        <w:t>в одностороннем порядке утвержденного заявления-в виде неустойки (приложение 5.1) или наличных денег</w:t>
      </w:r>
      <w:r w:rsidR="00D42565">
        <w:rPr>
          <w:rStyle w:val="FootnoteReference"/>
          <w:rFonts w:ascii="GHEA Grapalat" w:hAnsi="GHEA Grapalat"/>
        </w:rPr>
        <w:t xml:space="preserve"> </w:t>
      </w:r>
      <w:r>
        <w:rPr>
          <w:rStyle w:val="FootnoteReference"/>
          <w:rFonts w:ascii="GHEA Grapalat" w:hAnsi="GHEA Grapalat"/>
        </w:rPr>
        <w:footnoteReference w:customMarkFollows="1" w:id="5"/>
        <w:t>13</w:t>
      </w:r>
      <w:r>
        <w:rPr>
          <w:rFonts w:ascii="GHEA Grapalat" w:hAnsi="GHEA Grapalat"/>
        </w:rPr>
        <w:t>.</w:t>
      </w:r>
    </w:p>
    <w:p w14:paraId="3C87F1B1" w14:textId="495C1A72"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sidR="00D42565">
        <w:rPr>
          <w:rFonts w:ascii="GHEA Grapalat" w:hAnsi="GHEA Grapalat"/>
          <w:lang w:val="hy-AM"/>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11079F" w:rsidRDefault="00DC3C27" w:rsidP="00DC3C27">
      <w:pPr>
        <w:widowControl w:val="0"/>
        <w:tabs>
          <w:tab w:val="left" w:pos="1276"/>
        </w:tabs>
        <w:ind w:firstLine="567"/>
        <w:jc w:val="both"/>
        <w:rPr>
          <w:rFonts w:ascii="GHEA Grapalat" w:hAnsi="GHEA Grapalat"/>
          <w:b/>
          <w:bCs/>
          <w:lang w:val="hy-AM"/>
        </w:rPr>
      </w:pPr>
      <w:r w:rsidRPr="0011079F">
        <w:rPr>
          <w:rFonts w:ascii="GHEA Grapalat" w:hAnsi="GHEA Grapalat"/>
          <w:b/>
          <w:bCs/>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1079F">
        <w:rPr>
          <w:rFonts w:ascii="GHEA Grapalat" w:hAnsi="GHEA Grapalat"/>
          <w:b/>
          <w:bCs/>
          <w:lang w:val="hy-AM"/>
        </w:rPr>
        <w:t>:</w:t>
      </w:r>
    </w:p>
    <w:p w14:paraId="5848BC15" w14:textId="77777777" w:rsidR="00DC3C27" w:rsidRPr="0011079F" w:rsidRDefault="00DC3C27" w:rsidP="00DC3C27">
      <w:pPr>
        <w:widowControl w:val="0"/>
        <w:tabs>
          <w:tab w:val="left" w:pos="1276"/>
        </w:tabs>
        <w:ind w:firstLine="567"/>
        <w:jc w:val="both"/>
        <w:rPr>
          <w:rFonts w:ascii="GHEA Grapalat" w:hAnsi="GHEA Grapalat" w:cs="Sylfaen"/>
          <w:b/>
          <w:bCs/>
        </w:rPr>
      </w:pPr>
      <w:r w:rsidRPr="0011079F">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445A9FC" w14:textId="77777777" w:rsidR="00DC3C27" w:rsidRPr="009044F1" w:rsidRDefault="00DC3C27" w:rsidP="00DC3C27">
      <w:pPr>
        <w:widowControl w:val="0"/>
        <w:jc w:val="both"/>
        <w:rPr>
          <w:ins w:id="10"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1"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2"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13" w:author="Vardan" w:date="2022-05-29T22:21:00Z">
        <w:r w:rsidDel="00E47984">
          <w:rPr>
            <w:rFonts w:ascii="GHEA Grapalat" w:hAnsi="GHEA Grapalat"/>
            <w:b/>
          </w:rPr>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Default="00DC3C27" w:rsidP="00DC3C27">
      <w:pPr>
        <w:widowControl w:val="0"/>
        <w:tabs>
          <w:tab w:val="left" w:pos="1134"/>
        </w:tabs>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04F6B41F"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9745B0">
        <w:rPr>
          <w:rFonts w:ascii="GHEA Grapalat" w:hAnsi="GHEA Grapalat"/>
          <w:sz w:val="24"/>
          <w:szCs w:val="24"/>
        </w:rPr>
        <w:t>24/112</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55742EFB"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9745B0">
        <w:rPr>
          <w:rFonts w:ascii="GHEA Grapalat" w:hAnsi="GHEA Grapalat"/>
        </w:rPr>
        <w:t>24/112</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2CCD533D"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9745B0">
        <w:rPr>
          <w:rFonts w:ascii="GHEA Grapalat" w:hAnsi="GHEA Grapalat"/>
        </w:rPr>
        <w:t>24/112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62B78B26"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9745B0">
        <w:rPr>
          <w:rFonts w:ascii="GHEA Grapalat" w:hAnsi="GHEA Grapalat"/>
        </w:rPr>
        <w:t>24/112</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4"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8"/>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6DC2E522"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9745B0">
        <w:rPr>
          <w:rFonts w:ascii="GHEA Grapalat" w:hAnsi="GHEA Grapalat"/>
          <w:b/>
          <w:i w:val="0"/>
          <w:sz w:val="24"/>
          <w:szCs w:val="24"/>
        </w:rPr>
        <w:t>24/112</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16"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08B56871"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9745B0">
        <w:rPr>
          <w:rFonts w:ascii="GHEA Grapalat" w:hAnsi="GHEA Grapalat"/>
          <w:b/>
          <w:sz w:val="24"/>
          <w:szCs w:val="24"/>
        </w:rPr>
        <w:t>24/112</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38AB9D42"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9745B0">
        <w:rPr>
          <w:rFonts w:ascii="GHEA Grapalat" w:hAnsi="GHEA Grapalat"/>
          <w:b/>
        </w:rPr>
        <w:t>24/112</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r w:rsidRPr="00940361">
              <w:rPr>
                <w:rFonts w:ascii="GHEA Grapalat" w:hAnsi="GHEA Grapalat" w:cs="Arial"/>
                <w:sz w:val="20"/>
                <w:szCs w:val="20"/>
                <w:lang w:val="es-ES"/>
              </w:rPr>
              <w:t xml:space="preserve">Текущие </w:t>
            </w:r>
            <w:r>
              <w:rPr>
                <w:rFonts w:ascii="GHEA Grapalat" w:hAnsi="GHEA Grapalat" w:cs="Arial"/>
                <w:sz w:val="20"/>
                <w:szCs w:val="20"/>
              </w:rPr>
              <w:t>услуги</w:t>
            </w:r>
            <w:r w:rsidRPr="00940361">
              <w:rPr>
                <w:rFonts w:ascii="GHEA Grapalat" w:hAnsi="GHEA Grapalat" w:cs="Arial"/>
                <w:sz w:val="20"/>
                <w:szCs w:val="20"/>
                <w:lang w:val="es-ES"/>
              </w:rPr>
              <w:t>, требующие срочного решения</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D33BF85" w:rsidR="00DC3C27" w:rsidRPr="00B931A0" w:rsidRDefault="009905EE"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71656559"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59EE08BB"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1BD1E273" w14:textId="77777777" w:rsidR="009905EE" w:rsidRDefault="009905EE" w:rsidP="009905EE">
      <w:pPr>
        <w:widowControl w:val="0"/>
        <w:spacing w:after="160"/>
        <w:jc w:val="right"/>
        <w:rPr>
          <w:rFonts w:ascii="GHEA Grapalat" w:hAnsi="GHEA Grapalat"/>
        </w:rPr>
      </w:pPr>
    </w:p>
    <w:p w14:paraId="5DE91A8F" w14:textId="77777777" w:rsidR="009905EE" w:rsidRPr="007B2377" w:rsidRDefault="009905EE" w:rsidP="009905EE">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795D59DA" w14:textId="77777777" w:rsidR="008B42EB" w:rsidRDefault="008B42EB" w:rsidP="00DC3C27">
      <w:pPr>
        <w:widowControl w:val="0"/>
        <w:contextualSpacing/>
        <w:jc w:val="right"/>
        <w:rPr>
          <w:rFonts w:ascii="GHEA Grapalat" w:hAnsi="GHEA Grapalat"/>
          <w:b/>
          <w:i/>
          <w:sz w:val="22"/>
          <w:szCs w:val="22"/>
          <w:lang w:val="hy-AM"/>
        </w:rPr>
      </w:pPr>
    </w:p>
    <w:p w14:paraId="32C282F1" w14:textId="6B3207AD"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6220C419"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9745B0">
        <w:rPr>
          <w:rFonts w:ascii="GHEA Grapalat" w:hAnsi="GHEA Grapalat"/>
          <w:b/>
          <w:i/>
          <w:sz w:val="22"/>
          <w:szCs w:val="22"/>
        </w:rPr>
        <w:t>24/112</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0"/>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B208788" w14:textId="77777777" w:rsidR="008B42EB" w:rsidRDefault="008B42EB" w:rsidP="00DC3C27">
      <w:pPr>
        <w:widowControl w:val="0"/>
        <w:jc w:val="right"/>
        <w:rPr>
          <w:rFonts w:ascii="GHEA Grapalat" w:hAnsi="GHEA Grapalat"/>
          <w:i/>
          <w:lang w:val="hy-AM"/>
        </w:rPr>
      </w:pPr>
    </w:p>
    <w:p w14:paraId="5DC10D8B" w14:textId="77777777" w:rsidR="008B42EB" w:rsidRDefault="008B42EB" w:rsidP="00DC3C27">
      <w:pPr>
        <w:widowControl w:val="0"/>
        <w:jc w:val="right"/>
        <w:rPr>
          <w:rFonts w:ascii="GHEA Grapalat" w:hAnsi="GHEA Grapalat"/>
          <w:i/>
          <w:lang w:val="hy-AM"/>
        </w:rPr>
      </w:pPr>
    </w:p>
    <w:p w14:paraId="1F384257" w14:textId="69723751"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7C436FB1"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9745B0">
        <w:rPr>
          <w:rFonts w:ascii="GHEA Grapalat" w:hAnsi="GHEA Grapalat"/>
          <w:i/>
        </w:rPr>
        <w:t>24/112</w:t>
      </w:r>
      <w:r w:rsidRPr="00B138F3">
        <w:rPr>
          <w:rFonts w:ascii="GHEA Grapalat" w:hAnsi="GHEA Grapalat"/>
          <w:i/>
        </w:rPr>
        <w:t>"</w:t>
      </w:r>
      <w:r w:rsidRPr="00B138F3">
        <w:rPr>
          <w:rStyle w:val="FootnoteReference"/>
          <w:rFonts w:ascii="GHEA Grapalat" w:hAnsi="GHEA Grapalat"/>
          <w:i/>
        </w:rPr>
        <w:footnoteReference w:customMarkFollows="1" w:id="12"/>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3"/>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lastRenderedPageBreak/>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7ECC980F"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9745B0">
        <w:rPr>
          <w:rFonts w:ascii="GHEA Grapalat" w:hAnsi="GHEA Grapalat"/>
          <w:b/>
          <w:sz w:val="24"/>
          <w:szCs w:val="24"/>
        </w:rPr>
        <w:t>24/112</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6C47ABBF" w14:textId="77777777" w:rsidR="00DC3C27" w:rsidRPr="00AD29CE" w:rsidRDefault="00DC3C27" w:rsidP="00DC3C27">
      <w:pPr>
        <w:widowControl w:val="0"/>
        <w:jc w:val="right"/>
        <w:rPr>
          <w:rFonts w:ascii="GHEA Grapalat" w:hAnsi="GHEA Grapalat"/>
          <w:i/>
        </w:rPr>
      </w:pPr>
    </w:p>
    <w:p w14:paraId="1494AEC8" w14:textId="26D79265"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18"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62BB1352" w:rsidR="00DC3C27" w:rsidRPr="00AD29CE" w:rsidRDefault="00477732" w:rsidP="00477732">
      <w:pPr>
        <w:widowControl w:val="0"/>
        <w:rPr>
          <w:rFonts w:ascii="GHEA Grapalat" w:hAnsi="GHEA Grapalat" w:cs="Sylfaen"/>
          <w:b/>
          <w:smallCaps/>
        </w:rPr>
      </w:pPr>
      <w:r>
        <w:rPr>
          <w:rFonts w:ascii="GHEA Grapalat" w:hAnsi="GHEA Grapalat"/>
          <w:b/>
          <w:smallCaps/>
        </w:rPr>
        <w:t xml:space="preserve">          </w:t>
      </w:r>
      <w:r w:rsidR="00DC3C27"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51032B9E"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006B0DB9">
        <w:rPr>
          <w:rFonts w:ascii="GHEA Grapalat" w:hAnsi="GHEA Grapalat"/>
          <w:b/>
        </w:rPr>
        <w:t xml:space="preserve">  </w:t>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5"/>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6C9E4A1E"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393EAF">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6"/>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03F4E718"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 xml:space="preserve">Б. В случае покупки услуг участник не представляет заполненный им объемный лист-смету, а в случае признания выбранным участником платежи за исполнительные акты в рамках заключаемого договора осуществляются в соответствии с объемным листом - сметой, прилагаемым к приглашению, по следующей формуле: </w:t>
      </w:r>
      <w:r w:rsidRPr="00E84CE2">
        <w:rPr>
          <w:rFonts w:ascii="GHEA Grapalat" w:hAnsi="GHEA Grapalat"/>
          <w:lang w:val="en-US"/>
        </w:rPr>
        <w:t>VG</w:t>
      </w:r>
      <w:r w:rsidRPr="00E84CE2">
        <w:rPr>
          <w:rFonts w:ascii="GHEA Grapalat" w:hAnsi="GHEA Grapalat"/>
        </w:rPr>
        <w:t>=</w:t>
      </w:r>
      <w:r w:rsidRPr="00E84CE2">
        <w:rPr>
          <w:rFonts w:ascii="GHEA Grapalat" w:hAnsi="GHEA Grapalat"/>
          <w:lang w:val="en-US"/>
        </w:rPr>
        <w:t>MG</w:t>
      </w:r>
      <w:r w:rsidRPr="00E84CE2">
        <w:rPr>
          <w:rFonts w:ascii="GHEA Grapalat" w:hAnsi="GHEA Grapalat"/>
        </w:rPr>
        <w:t xml:space="preserve"> / </w:t>
      </w:r>
      <w:r w:rsidRPr="00E84CE2">
        <w:rPr>
          <w:rFonts w:ascii="GHEA Grapalat" w:hAnsi="GHEA Grapalat"/>
          <w:lang w:val="en-US"/>
        </w:rPr>
        <w:t>Ngxqc</w:t>
      </w:r>
      <w:r w:rsidRPr="00E84CE2">
        <w:rPr>
          <w:rFonts w:ascii="GHEA Grapalat" w:hAnsi="GHEA Grapalat"/>
        </w:rPr>
        <w:t>, где</w:t>
      </w:r>
      <w:r w:rsidRPr="00E84CE2">
        <w:rPr>
          <w:rFonts w:ascii="GHEA Grapalat" w:hAnsi="GHEA Grapalat"/>
          <w:lang w:val="en-US"/>
        </w:rPr>
        <w:t>՝</w:t>
      </w:r>
    </w:p>
    <w:p w14:paraId="65523731"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Мг - это цена, предложенная выбранным участником в процентах.</w:t>
      </w:r>
    </w:p>
    <w:p w14:paraId="1E1C4AD7"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lang w:val="en-US"/>
        </w:rPr>
        <w:t>NG</w:t>
      </w:r>
      <w:r w:rsidRPr="00E84CE2">
        <w:rPr>
          <w:rFonts w:ascii="GHEA Grapalat" w:hAnsi="GHEA Grapalat"/>
        </w:rPr>
        <w:t xml:space="preserve"> - это оценочная стоимость услуг, опубликованных в настоящем приглашении, в процентном выражении.</w:t>
      </w:r>
    </w:p>
    <w:p w14:paraId="74769311" w14:textId="77777777" w:rsidR="009905EE" w:rsidRPr="00DE24EF" w:rsidRDefault="009905EE" w:rsidP="00DC3C27">
      <w:pPr>
        <w:widowControl w:val="0"/>
        <w:tabs>
          <w:tab w:val="left" w:pos="1134"/>
        </w:tabs>
        <w:ind w:firstLine="567"/>
        <w:jc w:val="both"/>
        <w:rPr>
          <w:rFonts w:ascii="GHEA Grapalat" w:hAnsi="GHEA Grapalat"/>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20A9D88B"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E12B4">
        <w:rPr>
          <w:rFonts w:ascii="GHEA Grapalat" w:hAnsi="GHEA Grapalat"/>
        </w:rPr>
        <w:t>0.5</w:t>
      </w:r>
      <w:r w:rsidRPr="00AD29CE">
        <w:rPr>
          <w:rFonts w:ascii="GHEA Grapalat" w:hAnsi="GHEA Grapalat"/>
        </w:rPr>
        <w:t xml:space="preserve"> (</w:t>
      </w:r>
      <w:r w:rsidR="00DE12B4">
        <w:rPr>
          <w:rFonts w:ascii="GHEA Grapalat" w:hAnsi="GHEA Grapalat"/>
        </w:rPr>
        <w:t>ноль целых пять десятых</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17"/>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2CC04998"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DE12B4" w:rsidRPr="00D66974">
        <w:rPr>
          <w:rFonts w:ascii="GHEA Grapalat" w:hAnsi="GHEA Grapalat" w:cs="Sylfaen"/>
          <w:sz w:val="20"/>
          <w:lang w:val="hy-AM"/>
        </w:rPr>
        <w:t xml:space="preserve">0,05 </w:t>
      </w:r>
      <w:r w:rsidRPr="00AD29CE">
        <w:rPr>
          <w:rFonts w:ascii="GHEA Grapalat" w:hAnsi="GHEA Grapalat"/>
        </w:rPr>
        <w:t>(</w:t>
      </w:r>
      <w:r w:rsidR="002B5C39">
        <w:rPr>
          <w:rFonts w:ascii="GHEA Grapalat" w:hAnsi="GHEA Grapalat"/>
        </w:rPr>
        <w:t>ноль целых</w:t>
      </w:r>
      <w:r w:rsidR="00DE12B4">
        <w:rPr>
          <w:rFonts w:ascii="GHEA Grapalat" w:hAnsi="GHEA Grapalat"/>
        </w:rPr>
        <w:t xml:space="preserve"> ноль</w:t>
      </w:r>
      <w:r w:rsidR="002B5C39">
        <w:rPr>
          <w:rFonts w:ascii="GHEA Grapalat" w:hAnsi="GHEA Grapalat"/>
        </w:rPr>
        <w:t xml:space="preserve"> </w:t>
      </w:r>
      <w:r w:rsidR="00DE12B4">
        <w:rPr>
          <w:rFonts w:ascii="GHEA Grapalat" w:hAnsi="GHEA Grapalat"/>
        </w:rPr>
        <w:t xml:space="preserve">пять </w:t>
      </w:r>
      <w:r w:rsidR="00DE12B4">
        <w:rPr>
          <w:rFonts w:ascii="GHEA Grapalat" w:hAnsi="GHEA Grapalat"/>
        </w:rPr>
        <w:t>со</w:t>
      </w:r>
      <w:r w:rsidR="00DE12B4">
        <w:rPr>
          <w:rFonts w:ascii="GHEA Grapalat" w:hAnsi="GHEA Grapalat"/>
        </w:rPr>
        <w:t>тых</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8"/>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9"/>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CBF1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0"/>
        <w:t>25</w:t>
      </w:r>
    </w:p>
    <w:p w14:paraId="22F47BB3" w14:textId="77777777" w:rsidR="00DC3C27" w:rsidRPr="00AD29CE" w:rsidRDefault="00DC3C27" w:rsidP="00DC3C27">
      <w:pPr>
        <w:widowControl w:val="0"/>
        <w:rPr>
          <w:rFonts w:ascii="GHEA Grapalat" w:hAnsi="GHEA Grapalat"/>
        </w:rPr>
      </w:pPr>
    </w:p>
    <w:p w14:paraId="183A576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1"/>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846"/>
        <w:gridCol w:w="1606"/>
        <w:gridCol w:w="1174"/>
        <w:gridCol w:w="1355"/>
        <w:gridCol w:w="822"/>
        <w:gridCol w:w="1302"/>
        <w:gridCol w:w="1510"/>
      </w:tblGrid>
      <w:tr w:rsidR="00DC3C27" w:rsidRPr="00E40AC8" w14:paraId="66FD9226" w14:textId="77777777" w:rsidTr="001971E8">
        <w:trPr>
          <w:trHeight w:val="422"/>
          <w:jc w:val="center"/>
        </w:trPr>
        <w:tc>
          <w:tcPr>
            <w:tcW w:w="11495"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1971E8">
        <w:trPr>
          <w:trHeight w:val="247"/>
          <w:jc w:val="center"/>
        </w:trPr>
        <w:tc>
          <w:tcPr>
            <w:tcW w:w="1880"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2812"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1971E8">
        <w:trPr>
          <w:trHeight w:val="501"/>
          <w:jc w:val="center"/>
        </w:trPr>
        <w:tc>
          <w:tcPr>
            <w:tcW w:w="1880"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302"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509"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2"/>
              <w:t>**</w:t>
            </w:r>
          </w:p>
        </w:tc>
      </w:tr>
      <w:tr w:rsidR="001971E8" w:rsidRPr="00E40AC8" w14:paraId="7617400E" w14:textId="77777777" w:rsidTr="001971E8">
        <w:trPr>
          <w:trHeight w:val="277"/>
          <w:jc w:val="center"/>
        </w:trPr>
        <w:tc>
          <w:tcPr>
            <w:tcW w:w="1880" w:type="dxa"/>
          </w:tcPr>
          <w:p w14:paraId="6DC28E28"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846" w:type="dxa"/>
          </w:tcPr>
          <w:p w14:paraId="5BD495A2" w14:textId="7C52729C" w:rsidR="001971E8" w:rsidRPr="0069798D" w:rsidRDefault="001971E8" w:rsidP="001971E8">
            <w:pPr>
              <w:widowControl w:val="0"/>
              <w:jc w:val="center"/>
              <w:rPr>
                <w:rFonts w:asciiTheme="minorHAnsi" w:hAnsiTheme="minorHAnsi"/>
                <w:sz w:val="20"/>
              </w:rPr>
            </w:pPr>
            <w:r w:rsidRPr="000D5C4B">
              <w:rPr>
                <w:rFonts w:ascii="Helvetica" w:hAnsi="Helvetica" w:cs="Helvetica"/>
                <w:sz w:val="21"/>
                <w:szCs w:val="21"/>
                <w:shd w:val="clear" w:color="auto" w:fill="F5F5F5"/>
              </w:rPr>
              <w:t>60181100/5</w:t>
            </w:r>
            <w:r>
              <w:rPr>
                <w:rFonts w:ascii="Helvetica" w:hAnsi="Helvetica" w:cs="Helvetica"/>
                <w:sz w:val="21"/>
                <w:szCs w:val="21"/>
                <w:shd w:val="clear" w:color="auto" w:fill="F5F5F5"/>
                <w:lang w:val="hy-AM"/>
              </w:rPr>
              <w:t>0</w:t>
            </w:r>
            <w:r w:rsidR="0069798D">
              <w:rPr>
                <w:rFonts w:ascii="Helvetica" w:hAnsi="Helvetica" w:cs="Helvetica"/>
                <w:sz w:val="21"/>
                <w:szCs w:val="21"/>
                <w:shd w:val="clear" w:color="auto" w:fill="F5F5F5"/>
              </w:rPr>
              <w:t>8</w:t>
            </w:r>
          </w:p>
        </w:tc>
        <w:tc>
          <w:tcPr>
            <w:tcW w:w="1606" w:type="dxa"/>
          </w:tcPr>
          <w:p w14:paraId="057D407F" w14:textId="77777777" w:rsidR="001971E8" w:rsidRPr="00E40AC8" w:rsidRDefault="001971E8" w:rsidP="001971E8">
            <w:pPr>
              <w:widowControl w:val="0"/>
              <w:jc w:val="center"/>
              <w:rPr>
                <w:rFonts w:ascii="GHEA Grapalat" w:hAnsi="GHEA Grapalat"/>
                <w:sz w:val="20"/>
              </w:rPr>
            </w:pPr>
            <w:r>
              <w:rPr>
                <w:rFonts w:ascii="GHEA Grapalat" w:hAnsi="GHEA Grapalat"/>
                <w:sz w:val="20"/>
              </w:rPr>
              <w:t>Представлена ниже</w:t>
            </w:r>
          </w:p>
        </w:tc>
        <w:tc>
          <w:tcPr>
            <w:tcW w:w="1174" w:type="dxa"/>
          </w:tcPr>
          <w:p w14:paraId="311FF70B" w14:textId="77777777" w:rsidR="001971E8" w:rsidRPr="00E40AC8" w:rsidRDefault="001971E8" w:rsidP="001971E8">
            <w:pPr>
              <w:widowControl w:val="0"/>
              <w:jc w:val="center"/>
              <w:rPr>
                <w:rFonts w:ascii="GHEA Grapalat" w:hAnsi="GHEA Grapalat"/>
                <w:sz w:val="20"/>
              </w:rPr>
            </w:pPr>
            <w:r>
              <w:rPr>
                <w:rFonts w:ascii="GHEA Grapalat" w:hAnsi="GHEA Grapalat"/>
                <w:sz w:val="20"/>
              </w:rPr>
              <w:t>драм</w:t>
            </w:r>
          </w:p>
        </w:tc>
        <w:tc>
          <w:tcPr>
            <w:tcW w:w="1355" w:type="dxa"/>
          </w:tcPr>
          <w:p w14:paraId="45772DDE" w14:textId="77777777" w:rsidR="001971E8" w:rsidRPr="00A547B4" w:rsidRDefault="001971E8" w:rsidP="001971E8">
            <w:pPr>
              <w:jc w:val="center"/>
              <w:rPr>
                <w:rFonts w:ascii="GHEA Grapalat" w:hAnsi="GHEA Grapalat"/>
                <w:sz w:val="20"/>
                <w:szCs w:val="18"/>
              </w:rPr>
            </w:pPr>
            <w:r w:rsidRPr="00A547B4">
              <w:rPr>
                <w:rFonts w:ascii="GHEA Grapalat" w:hAnsi="GHEA Grapalat"/>
                <w:sz w:val="20"/>
                <w:szCs w:val="18"/>
              </w:rPr>
              <w:t>До</w:t>
            </w:r>
          </w:p>
          <w:p w14:paraId="32552F99" w14:textId="5D5300E2" w:rsidR="001971E8" w:rsidRPr="00E40AC8" w:rsidRDefault="0069798D" w:rsidP="001971E8">
            <w:pPr>
              <w:widowControl w:val="0"/>
              <w:jc w:val="center"/>
              <w:rPr>
                <w:rFonts w:ascii="GHEA Grapalat" w:hAnsi="GHEA Grapalat"/>
                <w:sz w:val="20"/>
              </w:rPr>
            </w:pPr>
            <w:r>
              <w:rPr>
                <w:rFonts w:ascii="GHEA Grapalat" w:hAnsi="GHEA Grapalat"/>
                <w:sz w:val="20"/>
                <w:szCs w:val="18"/>
              </w:rPr>
              <w:t>6</w:t>
            </w:r>
            <w:r w:rsidR="001971E8" w:rsidRPr="00A547B4">
              <w:rPr>
                <w:rFonts w:ascii="GHEA Grapalat" w:hAnsi="GHEA Grapalat"/>
                <w:sz w:val="20"/>
                <w:szCs w:val="18"/>
              </w:rPr>
              <w:t>,</w:t>
            </w:r>
            <w:r>
              <w:rPr>
                <w:rFonts w:ascii="GHEA Grapalat" w:hAnsi="GHEA Grapalat"/>
                <w:sz w:val="20"/>
                <w:szCs w:val="18"/>
              </w:rPr>
              <w:t>0</w:t>
            </w:r>
            <w:r w:rsidR="001971E8" w:rsidRPr="00A547B4">
              <w:rPr>
                <w:rFonts w:ascii="GHEA Grapalat" w:hAnsi="GHEA Grapalat"/>
                <w:sz w:val="20"/>
                <w:szCs w:val="18"/>
              </w:rPr>
              <w:t>00,000</w:t>
            </w:r>
          </w:p>
        </w:tc>
        <w:tc>
          <w:tcPr>
            <w:tcW w:w="822" w:type="dxa"/>
          </w:tcPr>
          <w:p w14:paraId="090FC8D1"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302" w:type="dxa"/>
            <w:vAlign w:val="center"/>
          </w:tcPr>
          <w:p w14:paraId="3D97B14C" w14:textId="2E46AEF7" w:rsidR="001971E8" w:rsidRPr="000D5C4B" w:rsidRDefault="001971E8" w:rsidP="001971E8">
            <w:pPr>
              <w:widowControl w:val="0"/>
              <w:jc w:val="center"/>
              <w:rPr>
                <w:rFonts w:ascii="GHEA Grapalat" w:hAnsi="GHEA Grapalat"/>
                <w:sz w:val="20"/>
              </w:rPr>
            </w:pPr>
            <w:r w:rsidRPr="00A547B4">
              <w:rPr>
                <w:rFonts w:ascii="GHEA Grapalat" w:hAnsi="GHEA Grapalat"/>
                <w:sz w:val="18"/>
                <w:szCs w:val="18"/>
              </w:rPr>
              <w:t>административный район Шенгавит</w:t>
            </w:r>
          </w:p>
        </w:tc>
        <w:tc>
          <w:tcPr>
            <w:tcW w:w="1509" w:type="dxa"/>
            <w:vAlign w:val="center"/>
          </w:tcPr>
          <w:p w14:paraId="7F79935C" w14:textId="5267E22B" w:rsidR="001971E8" w:rsidRPr="00E40AC8" w:rsidRDefault="001971E8" w:rsidP="001971E8">
            <w:pPr>
              <w:widowControl w:val="0"/>
              <w:jc w:val="center"/>
              <w:rPr>
                <w:rFonts w:ascii="GHEA Grapalat" w:hAnsi="GHEA Grapalat"/>
                <w:sz w:val="20"/>
              </w:rPr>
            </w:pPr>
            <w:r w:rsidRPr="00D750D0">
              <w:rPr>
                <w:rFonts w:ascii="GHEA Grapalat" w:hAnsi="GHEA Grapalat"/>
                <w:sz w:val="16"/>
                <w:szCs w:val="16"/>
              </w:rPr>
              <w:t>2024 год.: работы, предусмотренные договором, начинаются в день вступления в силу договоров на строительные работы (соглашений о предоставлении финансовых средств), срок окончания работ устанавливается до 120-го календарного дня включительно</w:t>
            </w:r>
          </w:p>
        </w:tc>
      </w:tr>
    </w:tbl>
    <w:p w14:paraId="34536AAB" w14:textId="77777777" w:rsidR="00DC3C27" w:rsidRDefault="00DC3C27" w:rsidP="00DC3C27">
      <w:pPr>
        <w:widowControl w:val="0"/>
        <w:jc w:val="center"/>
        <w:rPr>
          <w:rFonts w:ascii="Sylfaen" w:hAnsi="Sylfaen"/>
          <w:sz w:val="20"/>
          <w:szCs w:val="20"/>
          <w:lang w:val="hy-AM"/>
        </w:rPr>
      </w:pPr>
    </w:p>
    <w:p w14:paraId="09824713" w14:textId="77777777" w:rsidR="005367D8" w:rsidRPr="00FF6612" w:rsidRDefault="005367D8" w:rsidP="005367D8">
      <w:pPr>
        <w:pStyle w:val="TableParagraph"/>
        <w:spacing w:before="134"/>
        <w:rPr>
          <w:rFonts w:ascii="GHEA Grapalat" w:hAnsi="GHEA Grapalat" w:cs="Times New Roman"/>
          <w:b/>
          <w:sz w:val="18"/>
          <w:szCs w:val="18"/>
          <w:lang w:val="ru-RU"/>
        </w:rPr>
      </w:pPr>
      <w:r w:rsidRPr="00FF6612">
        <w:rPr>
          <w:rFonts w:ascii="GHEA Grapalat" w:hAnsi="GHEA Grapalat" w:cs="Times New Roman"/>
          <w:b/>
          <w:sz w:val="18"/>
          <w:szCs w:val="18"/>
          <w:lang w:val="ru-RU"/>
        </w:rPr>
        <w:t xml:space="preserve">В течение года необходимо выполнение незапланированных работ. </w:t>
      </w:r>
    </w:p>
    <w:p w14:paraId="65ED5F78" w14:textId="77777777" w:rsidR="005367D8" w:rsidRPr="00FF6612" w:rsidRDefault="005367D8" w:rsidP="005367D8">
      <w:pPr>
        <w:pStyle w:val="TableParagraph"/>
        <w:spacing w:before="134"/>
        <w:rPr>
          <w:rFonts w:ascii="GHEA Grapalat" w:hAnsi="GHEA Grapalat" w:cs="Times New Roman"/>
          <w:sz w:val="15"/>
          <w:lang w:val="ru-RU"/>
        </w:rPr>
      </w:pPr>
    </w:p>
    <w:p w14:paraId="5E7467F1" w14:textId="77777777" w:rsidR="005367D8" w:rsidRPr="00FF6612" w:rsidRDefault="005367D8" w:rsidP="005367D8">
      <w:pPr>
        <w:pStyle w:val="TableParagraph"/>
        <w:spacing w:before="134"/>
        <w:rPr>
          <w:rFonts w:ascii="GHEA Grapalat" w:hAnsi="GHEA Grapalat" w:cs="Times New Roman"/>
          <w:sz w:val="18"/>
          <w:szCs w:val="18"/>
          <w:lang w:val="af-ZA"/>
        </w:rPr>
      </w:pPr>
      <w:r w:rsidRPr="00FF6612">
        <w:rPr>
          <w:rFonts w:ascii="GHEA Grapalat" w:hAnsi="GHEA Grapalat" w:cs="Times New Roman"/>
          <w:sz w:val="18"/>
          <w:szCs w:val="18"/>
          <w:lang w:val="af-ZA"/>
        </w:rPr>
        <w:t>1.Эксплуатация механизмов со стороны соответствуюего специалистом, в том числе</w:t>
      </w:r>
      <w:r w:rsidRPr="00FF6612">
        <w:rPr>
          <w:rFonts w:ascii="GHEA Grapalat" w:hAnsi="GHEA Grapalat" w:cs="Times New Roman"/>
          <w:sz w:val="18"/>
          <w:szCs w:val="18"/>
          <w:lang w:val="ru-RU"/>
        </w:rPr>
        <w:t>՝</w:t>
      </w:r>
    </w:p>
    <w:p w14:paraId="32C4713A" w14:textId="77777777" w:rsidR="005367D8" w:rsidRPr="00FF6612" w:rsidRDefault="005367D8" w:rsidP="005367D8">
      <w:pPr>
        <w:rPr>
          <w:rFonts w:ascii="GHEA Grapalat" w:hAnsi="GHEA Grapalat"/>
          <w:w w:val="90"/>
          <w:sz w:val="18"/>
          <w:szCs w:val="18"/>
          <w:lang w:val="af-ZA"/>
        </w:rPr>
      </w:pPr>
      <w:r w:rsidRPr="00FF6612">
        <w:rPr>
          <w:rFonts w:ascii="GHEA Grapalat" w:hAnsi="GHEA Grapalat"/>
          <w:sz w:val="18"/>
          <w:szCs w:val="18"/>
          <w:lang w:val="af-ZA"/>
        </w:rPr>
        <w:t>1.1- Трактор /разрушающий, погрузочный, выравнивающий/</w:t>
      </w:r>
    </w:p>
    <w:p w14:paraId="35388E65" w14:textId="77777777" w:rsidR="005367D8" w:rsidRPr="004A13A6" w:rsidRDefault="005367D8" w:rsidP="005367D8">
      <w:pPr>
        <w:rPr>
          <w:rFonts w:ascii="GHEA Grapalat" w:hAnsi="GHEA Grapalat"/>
          <w:sz w:val="18"/>
          <w:szCs w:val="18"/>
          <w:lang w:val="hy-AM"/>
        </w:rPr>
      </w:pPr>
      <w:r w:rsidRPr="00FF6612">
        <w:rPr>
          <w:rFonts w:ascii="GHEA Grapalat" w:hAnsi="GHEA Grapalat"/>
          <w:sz w:val="18"/>
          <w:szCs w:val="18"/>
          <w:lang w:val="af-ZA"/>
        </w:rPr>
        <w:t>1.2 – Грузовой автомобиль для грузоперевозок</w:t>
      </w:r>
      <w:r>
        <w:rPr>
          <w:rFonts w:ascii="GHEA Grapalat" w:hAnsi="GHEA Grapalat"/>
          <w:sz w:val="18"/>
          <w:szCs w:val="18"/>
          <w:lang w:val="hy-AM"/>
        </w:rPr>
        <w:t xml:space="preserve">    </w:t>
      </w:r>
    </w:p>
    <w:p w14:paraId="55BB87BD" w14:textId="77777777" w:rsidR="005367D8" w:rsidRDefault="005367D8" w:rsidP="005367D8">
      <w:pPr>
        <w:rPr>
          <w:rFonts w:ascii="GHEA Grapalat" w:hAnsi="GHEA Grapalat"/>
          <w:color w:val="000000"/>
          <w:sz w:val="18"/>
          <w:szCs w:val="18"/>
          <w:lang w:val="hy-AM"/>
        </w:rPr>
      </w:pPr>
      <w:r w:rsidRPr="00FF6612">
        <w:rPr>
          <w:rFonts w:ascii="GHEA Grapalat" w:hAnsi="GHEA Grapalat"/>
          <w:sz w:val="18"/>
          <w:szCs w:val="18"/>
          <w:lang w:val="af-ZA"/>
        </w:rPr>
        <w:t>1.3- Автовышка</w:t>
      </w:r>
      <w:r w:rsidRPr="00FF6612">
        <w:rPr>
          <w:rFonts w:ascii="GHEA Grapalat" w:hAnsi="GHEA Grapalat"/>
          <w:color w:val="000000"/>
          <w:sz w:val="18"/>
          <w:szCs w:val="18"/>
          <w:lang w:val="af-ZA"/>
        </w:rPr>
        <w:t xml:space="preserve"> </w:t>
      </w:r>
      <w:r>
        <w:rPr>
          <w:rFonts w:ascii="GHEA Grapalat" w:hAnsi="GHEA Grapalat"/>
          <w:color w:val="000000"/>
          <w:sz w:val="18"/>
          <w:szCs w:val="18"/>
          <w:lang w:val="hy-AM"/>
        </w:rPr>
        <w:t xml:space="preserve">     </w:t>
      </w:r>
    </w:p>
    <w:p w14:paraId="16534FB4" w14:textId="77777777" w:rsidR="005367D8" w:rsidRPr="004A13A6" w:rsidRDefault="005367D8" w:rsidP="005367D8">
      <w:pPr>
        <w:rPr>
          <w:rFonts w:ascii="Cambria Math" w:hAnsi="Cambria Math"/>
          <w:w w:val="95"/>
          <w:sz w:val="18"/>
          <w:szCs w:val="18"/>
          <w:lang w:val="hy-AM"/>
        </w:rPr>
      </w:pPr>
      <w:r>
        <w:rPr>
          <w:rFonts w:ascii="GHEA Grapalat" w:hAnsi="GHEA Grapalat"/>
          <w:color w:val="000000"/>
          <w:sz w:val="18"/>
          <w:szCs w:val="18"/>
          <w:lang w:val="hy-AM"/>
        </w:rPr>
        <w:t xml:space="preserve"> 1</w:t>
      </w:r>
      <w:r>
        <w:rPr>
          <w:rFonts w:ascii="Cambria Math" w:hAnsi="Cambria Math"/>
          <w:color w:val="000000"/>
          <w:sz w:val="18"/>
          <w:szCs w:val="18"/>
          <w:lang w:val="hy-AM"/>
        </w:rPr>
        <w:t xml:space="preserve">․4 </w:t>
      </w:r>
      <w:r w:rsidRPr="004A13A6">
        <w:rPr>
          <w:rFonts w:ascii="Cambria Math" w:hAnsi="Cambria Math" w:hint="eastAsia"/>
          <w:color w:val="000000"/>
          <w:sz w:val="18"/>
          <w:szCs w:val="18"/>
          <w:lang w:val="hy-AM"/>
        </w:rPr>
        <w:t>самосвал</w:t>
      </w:r>
    </w:p>
    <w:p w14:paraId="15257167" w14:textId="77777777" w:rsidR="005367D8" w:rsidRPr="00FF6612" w:rsidRDefault="005367D8" w:rsidP="005367D8">
      <w:pPr>
        <w:rPr>
          <w:rFonts w:ascii="GHEA Grapalat" w:hAnsi="GHEA Grapalat"/>
          <w:color w:val="000000"/>
          <w:sz w:val="18"/>
          <w:szCs w:val="18"/>
        </w:rPr>
      </w:pPr>
      <w:r w:rsidRPr="00FF6612">
        <w:rPr>
          <w:rFonts w:ascii="GHEA Grapalat" w:hAnsi="GHEA Grapalat"/>
          <w:w w:val="95"/>
          <w:sz w:val="18"/>
          <w:szCs w:val="18"/>
          <w:lang w:val="af-ZA"/>
        </w:rPr>
        <w:t>1.</w:t>
      </w:r>
      <w:r>
        <w:rPr>
          <w:rFonts w:ascii="GHEA Grapalat" w:hAnsi="GHEA Grapalat"/>
          <w:w w:val="95"/>
          <w:sz w:val="18"/>
          <w:szCs w:val="18"/>
          <w:lang w:val="hy-AM"/>
        </w:rPr>
        <w:t>5</w:t>
      </w:r>
      <w:r w:rsidRPr="00FF6612">
        <w:rPr>
          <w:rFonts w:ascii="GHEA Grapalat" w:hAnsi="GHEA Grapalat"/>
          <w:w w:val="95"/>
          <w:sz w:val="18"/>
          <w:szCs w:val="18"/>
          <w:lang w:val="af-ZA"/>
        </w:rPr>
        <w:t>- Автокран</w:t>
      </w:r>
    </w:p>
    <w:p w14:paraId="587C3B0F" w14:textId="77777777" w:rsidR="005367D8" w:rsidRPr="00FF6612" w:rsidRDefault="005367D8" w:rsidP="005367D8">
      <w:pPr>
        <w:rPr>
          <w:rFonts w:ascii="GHEA Grapalat" w:hAnsi="GHEA Grapalat"/>
          <w:color w:val="000000"/>
          <w:sz w:val="18"/>
          <w:szCs w:val="18"/>
        </w:rPr>
      </w:pPr>
      <w:r w:rsidRPr="00FF6612">
        <w:rPr>
          <w:rFonts w:ascii="GHEA Grapalat" w:hAnsi="GHEA Grapalat"/>
          <w:color w:val="000000"/>
          <w:sz w:val="18"/>
          <w:szCs w:val="18"/>
        </w:rPr>
        <w:t>1.</w:t>
      </w:r>
      <w:r>
        <w:rPr>
          <w:rFonts w:ascii="GHEA Grapalat" w:hAnsi="GHEA Grapalat"/>
          <w:color w:val="000000"/>
          <w:sz w:val="18"/>
          <w:szCs w:val="18"/>
          <w:lang w:val="hy-AM"/>
        </w:rPr>
        <w:t>6</w:t>
      </w:r>
      <w:r w:rsidRPr="00FF6612">
        <w:rPr>
          <w:rFonts w:ascii="GHEA Grapalat" w:hAnsi="GHEA Grapalat"/>
          <w:color w:val="000000"/>
          <w:sz w:val="18"/>
          <w:szCs w:val="18"/>
        </w:rPr>
        <w:t>-Эвакуатор</w:t>
      </w:r>
    </w:p>
    <w:p w14:paraId="30F28298" w14:textId="77777777" w:rsidR="005367D8" w:rsidRPr="00FF6612" w:rsidRDefault="005367D8" w:rsidP="005367D8">
      <w:pPr>
        <w:rPr>
          <w:rFonts w:ascii="GHEA Grapalat" w:hAnsi="GHEA Grapalat"/>
          <w:color w:val="000000"/>
          <w:sz w:val="18"/>
          <w:szCs w:val="18"/>
        </w:rPr>
      </w:pPr>
      <w:r w:rsidRPr="00FF6612">
        <w:rPr>
          <w:rFonts w:ascii="GHEA Grapalat" w:hAnsi="GHEA Grapalat"/>
          <w:color w:val="000000"/>
          <w:sz w:val="18"/>
          <w:szCs w:val="18"/>
        </w:rPr>
        <w:t>1.</w:t>
      </w:r>
      <w:r>
        <w:rPr>
          <w:rFonts w:ascii="GHEA Grapalat" w:hAnsi="GHEA Grapalat"/>
          <w:color w:val="000000"/>
          <w:sz w:val="18"/>
          <w:szCs w:val="18"/>
          <w:lang w:val="hy-AM"/>
        </w:rPr>
        <w:t>7</w:t>
      </w:r>
      <w:r w:rsidRPr="00FF6612">
        <w:rPr>
          <w:rFonts w:ascii="GHEA Grapalat" w:hAnsi="GHEA Grapalat"/>
          <w:color w:val="000000"/>
          <w:sz w:val="18"/>
          <w:szCs w:val="18"/>
        </w:rPr>
        <w:t>- Машина всасывающая и насос работающий на высоком давлении</w:t>
      </w:r>
    </w:p>
    <w:p w14:paraId="6288DA62" w14:textId="77777777" w:rsidR="005367D8" w:rsidRPr="00FF6612" w:rsidRDefault="005367D8" w:rsidP="005367D8">
      <w:pPr>
        <w:rPr>
          <w:rFonts w:ascii="GHEA Grapalat" w:hAnsi="GHEA Grapalat"/>
          <w:w w:val="95"/>
          <w:sz w:val="18"/>
          <w:szCs w:val="18"/>
        </w:rPr>
      </w:pPr>
      <w:r w:rsidRPr="00FF6612">
        <w:rPr>
          <w:rFonts w:ascii="GHEA Grapalat" w:hAnsi="GHEA Grapalat"/>
          <w:color w:val="000000"/>
          <w:sz w:val="18"/>
          <w:szCs w:val="18"/>
        </w:rPr>
        <w:t>2.Рабочая сила, в том числе по необходимости: рабочий, уборщик, кровельщик, канализационщик, слесарь, плотник, электрик, сварщик.</w:t>
      </w:r>
    </w:p>
    <w:p w14:paraId="372EC149" w14:textId="77777777" w:rsidR="005367D8" w:rsidRPr="00FF6612" w:rsidRDefault="005367D8" w:rsidP="005367D8">
      <w:pPr>
        <w:rPr>
          <w:rFonts w:ascii="GHEA Grapalat" w:hAnsi="GHEA Grapalat"/>
          <w:w w:val="95"/>
          <w:sz w:val="16"/>
          <w:szCs w:val="16"/>
          <w:lang w:val="af-ZA"/>
        </w:rPr>
      </w:pPr>
      <w:r w:rsidRPr="00FF6612">
        <w:rPr>
          <w:rFonts w:ascii="GHEA Grapalat" w:hAnsi="GHEA Grapalat" w:cs="Arial"/>
          <w:color w:val="000000"/>
          <w:sz w:val="16"/>
          <w:szCs w:val="16"/>
        </w:rPr>
        <w:t>Заказчик</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может</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потребовать</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предоставления</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указанных</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услуг</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до</w:t>
      </w:r>
      <w:r w:rsidRPr="00FF6612">
        <w:rPr>
          <w:rFonts w:ascii="GHEA Grapalat" w:hAnsi="GHEA Grapalat" w:cs="Arial LatArm"/>
          <w:color w:val="000000"/>
          <w:sz w:val="16"/>
          <w:szCs w:val="16"/>
        </w:rPr>
        <w:t xml:space="preserve"> </w:t>
      </w:r>
      <w:r>
        <w:rPr>
          <w:rFonts w:ascii="GHEA Grapalat" w:hAnsi="GHEA Grapalat" w:cs="Arial LatArm"/>
          <w:color w:val="000000"/>
          <w:sz w:val="16"/>
          <w:szCs w:val="16"/>
          <w:lang w:val="hy-AM"/>
        </w:rPr>
        <w:t>6000000</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драмов</w:t>
      </w:r>
      <w:r w:rsidRPr="00FF6612">
        <w:rPr>
          <w:rFonts w:ascii="GHEA Grapalat" w:hAnsi="GHEA Grapalat" w:cs="Arial LatArm"/>
          <w:color w:val="000000"/>
          <w:sz w:val="16"/>
          <w:szCs w:val="16"/>
        </w:rPr>
        <w:t xml:space="preserve"> </w:t>
      </w:r>
      <w:r w:rsidRPr="00FF6612">
        <w:rPr>
          <w:rFonts w:ascii="GHEA Grapalat" w:hAnsi="GHEA Grapalat" w:cs="Arial"/>
          <w:color w:val="000000"/>
          <w:sz w:val="16"/>
          <w:szCs w:val="16"/>
        </w:rPr>
        <w:t>Ра</w:t>
      </w:r>
      <w:r w:rsidRPr="00FF6612">
        <w:rPr>
          <w:rFonts w:ascii="GHEA Grapalat" w:hAnsi="GHEA Grapalat" w:cs="Arial"/>
          <w:color w:val="000000"/>
          <w:sz w:val="16"/>
          <w:szCs w:val="16"/>
          <w:lang w:val="af-ZA"/>
        </w:rPr>
        <w:t>.</w:t>
      </w:r>
    </w:p>
    <w:p w14:paraId="6ED6153E" w14:textId="77777777" w:rsidR="005A3B59" w:rsidRDefault="005A3B59" w:rsidP="00DC3C27">
      <w:pPr>
        <w:widowControl w:val="0"/>
        <w:spacing w:line="276" w:lineRule="auto"/>
        <w:ind w:firstLine="567"/>
        <w:jc w:val="both"/>
        <w:rPr>
          <w:rFonts w:ascii="GHEA Grapalat" w:hAnsi="GHEA Grapalat"/>
          <w:b/>
          <w:sz w:val="22"/>
          <w:szCs w:val="22"/>
        </w:rPr>
      </w:pPr>
    </w:p>
    <w:p w14:paraId="0AD4CFEC" w14:textId="77777777" w:rsidR="005367D8" w:rsidRDefault="005367D8" w:rsidP="00DC3C27">
      <w:pPr>
        <w:widowControl w:val="0"/>
        <w:spacing w:line="276" w:lineRule="auto"/>
        <w:ind w:firstLine="567"/>
        <w:jc w:val="both"/>
        <w:rPr>
          <w:rFonts w:ascii="GHEA Grapalat" w:hAnsi="GHEA Grapalat"/>
          <w:b/>
          <w:sz w:val="22"/>
          <w:szCs w:val="22"/>
        </w:rPr>
      </w:pPr>
    </w:p>
    <w:p w14:paraId="2C1D4740" w14:textId="77777777" w:rsidR="005367D8" w:rsidRDefault="005367D8" w:rsidP="00DC3C27">
      <w:pPr>
        <w:widowControl w:val="0"/>
        <w:spacing w:line="276" w:lineRule="auto"/>
        <w:ind w:firstLine="567"/>
        <w:jc w:val="both"/>
        <w:rPr>
          <w:rFonts w:ascii="GHEA Grapalat" w:hAnsi="GHEA Grapalat"/>
          <w:b/>
          <w:sz w:val="22"/>
          <w:szCs w:val="22"/>
        </w:rPr>
      </w:pPr>
    </w:p>
    <w:p w14:paraId="7C23A10A" w14:textId="77777777" w:rsidR="005367D8" w:rsidRDefault="005367D8" w:rsidP="00DC3C27">
      <w:pPr>
        <w:widowControl w:val="0"/>
        <w:spacing w:line="276" w:lineRule="auto"/>
        <w:ind w:firstLine="567"/>
        <w:jc w:val="both"/>
        <w:rPr>
          <w:rFonts w:ascii="GHEA Grapalat" w:hAnsi="GHEA Grapalat"/>
          <w:b/>
          <w:sz w:val="22"/>
          <w:szCs w:val="22"/>
        </w:rPr>
      </w:pPr>
    </w:p>
    <w:p w14:paraId="796C8325" w14:textId="77777777" w:rsidR="005367D8" w:rsidRDefault="005367D8" w:rsidP="00DC3C27">
      <w:pPr>
        <w:widowControl w:val="0"/>
        <w:spacing w:line="276" w:lineRule="auto"/>
        <w:ind w:firstLine="567"/>
        <w:jc w:val="both"/>
        <w:rPr>
          <w:rFonts w:ascii="GHEA Grapalat" w:hAnsi="GHEA Grapalat"/>
          <w:b/>
          <w:sz w:val="22"/>
          <w:szCs w:val="22"/>
        </w:rPr>
      </w:pPr>
    </w:p>
    <w:tbl>
      <w:tblPr>
        <w:tblW w:w="9794" w:type="dxa"/>
        <w:tblLook w:val="04A0" w:firstRow="1" w:lastRow="0" w:firstColumn="1" w:lastColumn="0" w:noHBand="0" w:noVBand="1"/>
      </w:tblPr>
      <w:tblGrid>
        <w:gridCol w:w="4320"/>
        <w:gridCol w:w="1282"/>
        <w:gridCol w:w="1300"/>
        <w:gridCol w:w="1409"/>
        <w:gridCol w:w="8"/>
        <w:gridCol w:w="1467"/>
        <w:gridCol w:w="8"/>
      </w:tblGrid>
      <w:tr w:rsidR="005367D8" w14:paraId="606BE0BD" w14:textId="77777777" w:rsidTr="005367D8">
        <w:trPr>
          <w:trHeight w:val="300"/>
        </w:trPr>
        <w:tc>
          <w:tcPr>
            <w:tcW w:w="9794" w:type="dxa"/>
            <w:gridSpan w:val="7"/>
            <w:tcBorders>
              <w:top w:val="nil"/>
              <w:left w:val="nil"/>
              <w:bottom w:val="nil"/>
              <w:right w:val="nil"/>
            </w:tcBorders>
            <w:shd w:val="clear" w:color="auto" w:fill="auto"/>
            <w:noWrap/>
            <w:vAlign w:val="center"/>
            <w:hideMark/>
          </w:tcPr>
          <w:p w14:paraId="5390431F" w14:textId="77777777" w:rsidR="005367D8" w:rsidRDefault="005367D8">
            <w:pPr>
              <w:jc w:val="center"/>
              <w:rPr>
                <w:rFonts w:ascii="Calibri" w:hAnsi="Calibri" w:cs="Calibri"/>
                <w:color w:val="000000"/>
                <w:sz w:val="28"/>
                <w:szCs w:val="28"/>
                <w:lang w:val="en-US" w:eastAsia="en-US" w:bidi="ar-SA"/>
              </w:rPr>
            </w:pPr>
            <w:r>
              <w:rPr>
                <w:rFonts w:ascii="Calibri" w:hAnsi="Calibri" w:cs="Calibri"/>
                <w:color w:val="000000"/>
                <w:sz w:val="28"/>
                <w:szCs w:val="28"/>
              </w:rPr>
              <w:lastRenderedPageBreak/>
              <w:t>Прайс лист услуг</w:t>
            </w:r>
          </w:p>
        </w:tc>
      </w:tr>
      <w:tr w:rsidR="005367D8" w14:paraId="120595C4" w14:textId="77777777" w:rsidTr="005367D8">
        <w:trPr>
          <w:trHeight w:val="720"/>
        </w:trPr>
        <w:tc>
          <w:tcPr>
            <w:tcW w:w="9794" w:type="dxa"/>
            <w:gridSpan w:val="7"/>
            <w:tcBorders>
              <w:top w:val="nil"/>
              <w:left w:val="nil"/>
              <w:bottom w:val="nil"/>
              <w:right w:val="nil"/>
            </w:tcBorders>
            <w:shd w:val="clear" w:color="auto" w:fill="auto"/>
            <w:vAlign w:val="center"/>
            <w:hideMark/>
          </w:tcPr>
          <w:p w14:paraId="2599A2C1" w14:textId="77777777" w:rsidR="005367D8" w:rsidRDefault="005367D8">
            <w:pPr>
              <w:rPr>
                <w:rFonts w:ascii="Calibri" w:hAnsi="Calibri" w:cs="Calibri"/>
                <w:color w:val="000000"/>
                <w:sz w:val="20"/>
                <w:szCs w:val="20"/>
              </w:rPr>
            </w:pPr>
            <w:r>
              <w:rPr>
                <w:rFonts w:ascii="Calibri" w:hAnsi="Calibri" w:cs="Calibri"/>
                <w:color w:val="000000"/>
                <w:sz w:val="20"/>
                <w:szCs w:val="20"/>
              </w:rPr>
              <w:t>Требующих срочного решения и непредусмотренных работ на территории административного района Нубарашена</w:t>
            </w:r>
          </w:p>
        </w:tc>
      </w:tr>
      <w:tr w:rsidR="005367D8" w14:paraId="2A602259" w14:textId="77777777" w:rsidTr="005367D8">
        <w:trPr>
          <w:gridAfter w:val="1"/>
          <w:wAfter w:w="8" w:type="dxa"/>
          <w:trHeight w:val="465"/>
        </w:trPr>
        <w:tc>
          <w:tcPr>
            <w:tcW w:w="4320" w:type="dxa"/>
            <w:tcBorders>
              <w:top w:val="nil"/>
              <w:left w:val="nil"/>
              <w:bottom w:val="nil"/>
              <w:right w:val="nil"/>
            </w:tcBorders>
            <w:shd w:val="clear" w:color="auto" w:fill="auto"/>
            <w:noWrap/>
            <w:vAlign w:val="center"/>
            <w:hideMark/>
          </w:tcPr>
          <w:p w14:paraId="7B4F36E6"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Работа</w:t>
            </w:r>
          </w:p>
        </w:tc>
        <w:tc>
          <w:tcPr>
            <w:tcW w:w="1282" w:type="dxa"/>
            <w:tcBorders>
              <w:top w:val="nil"/>
              <w:left w:val="nil"/>
              <w:bottom w:val="nil"/>
              <w:right w:val="nil"/>
            </w:tcBorders>
            <w:shd w:val="clear" w:color="auto" w:fill="auto"/>
            <w:noWrap/>
            <w:vAlign w:val="center"/>
            <w:hideMark/>
          </w:tcPr>
          <w:p w14:paraId="28FA0653" w14:textId="77777777" w:rsidR="005367D8" w:rsidRDefault="005367D8">
            <w:pPr>
              <w:jc w:val="center"/>
              <w:rPr>
                <w:rFonts w:ascii="Calibri" w:hAnsi="Calibri" w:cs="Calibri"/>
                <w:color w:val="000000"/>
                <w:sz w:val="22"/>
                <w:szCs w:val="22"/>
              </w:rPr>
            </w:pPr>
          </w:p>
        </w:tc>
        <w:tc>
          <w:tcPr>
            <w:tcW w:w="1300" w:type="dxa"/>
            <w:tcBorders>
              <w:top w:val="nil"/>
              <w:left w:val="nil"/>
              <w:bottom w:val="nil"/>
              <w:right w:val="nil"/>
            </w:tcBorders>
            <w:shd w:val="clear" w:color="auto" w:fill="auto"/>
            <w:noWrap/>
            <w:vAlign w:val="center"/>
            <w:hideMark/>
          </w:tcPr>
          <w:p w14:paraId="1AD15FDE" w14:textId="77777777" w:rsidR="005367D8" w:rsidRDefault="005367D8">
            <w:pPr>
              <w:jc w:val="center"/>
              <w:rPr>
                <w:sz w:val="20"/>
                <w:szCs w:val="20"/>
              </w:rPr>
            </w:pPr>
          </w:p>
        </w:tc>
        <w:tc>
          <w:tcPr>
            <w:tcW w:w="1409" w:type="dxa"/>
            <w:tcBorders>
              <w:top w:val="nil"/>
              <w:left w:val="nil"/>
              <w:bottom w:val="nil"/>
              <w:right w:val="nil"/>
            </w:tcBorders>
            <w:shd w:val="clear" w:color="auto" w:fill="auto"/>
            <w:noWrap/>
            <w:vAlign w:val="center"/>
            <w:hideMark/>
          </w:tcPr>
          <w:p w14:paraId="6D578696" w14:textId="77777777" w:rsidR="005367D8" w:rsidRDefault="005367D8">
            <w:pPr>
              <w:jc w:val="center"/>
              <w:rPr>
                <w:sz w:val="20"/>
                <w:szCs w:val="20"/>
              </w:rPr>
            </w:pPr>
          </w:p>
        </w:tc>
        <w:tc>
          <w:tcPr>
            <w:tcW w:w="1475" w:type="dxa"/>
            <w:gridSpan w:val="2"/>
            <w:tcBorders>
              <w:top w:val="nil"/>
              <w:left w:val="nil"/>
              <w:bottom w:val="nil"/>
              <w:right w:val="nil"/>
            </w:tcBorders>
            <w:shd w:val="clear" w:color="auto" w:fill="auto"/>
            <w:noWrap/>
            <w:vAlign w:val="center"/>
            <w:hideMark/>
          </w:tcPr>
          <w:p w14:paraId="51D31882" w14:textId="77777777" w:rsidR="005367D8" w:rsidRDefault="005367D8">
            <w:pPr>
              <w:jc w:val="center"/>
              <w:rPr>
                <w:sz w:val="20"/>
                <w:szCs w:val="20"/>
              </w:rPr>
            </w:pPr>
          </w:p>
        </w:tc>
      </w:tr>
      <w:tr w:rsidR="005367D8" w14:paraId="3AAF2AB8" w14:textId="77777777" w:rsidTr="005367D8">
        <w:trPr>
          <w:gridAfter w:val="1"/>
          <w:wAfter w:w="8" w:type="dxa"/>
          <w:trHeight w:val="1065"/>
        </w:trPr>
        <w:tc>
          <w:tcPr>
            <w:tcW w:w="4320" w:type="dxa"/>
            <w:tcBorders>
              <w:top w:val="single" w:sz="4" w:space="0" w:color="auto"/>
              <w:left w:val="nil"/>
              <w:bottom w:val="nil"/>
              <w:right w:val="nil"/>
            </w:tcBorders>
            <w:shd w:val="clear" w:color="000000" w:fill="FFFFFF"/>
            <w:noWrap/>
            <w:vAlign w:val="center"/>
            <w:hideMark/>
          </w:tcPr>
          <w:p w14:paraId="4512721E"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Название работы</w:t>
            </w:r>
          </w:p>
        </w:tc>
        <w:tc>
          <w:tcPr>
            <w:tcW w:w="12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B0D52B" w14:textId="77777777" w:rsidR="005367D8" w:rsidRDefault="005367D8">
            <w:pPr>
              <w:jc w:val="center"/>
              <w:rPr>
                <w:rFonts w:ascii="Calibri" w:hAnsi="Calibri" w:cs="Calibri"/>
                <w:color w:val="000000"/>
                <w:sz w:val="18"/>
                <w:szCs w:val="18"/>
              </w:rPr>
            </w:pPr>
            <w:r>
              <w:rPr>
                <w:rFonts w:ascii="Calibri" w:hAnsi="Calibri" w:cs="Calibri"/>
                <w:color w:val="000000"/>
                <w:sz w:val="18"/>
                <w:szCs w:val="18"/>
              </w:rPr>
              <w:t>Единица измерения</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6DEEBE84" w14:textId="77777777" w:rsidR="005367D8" w:rsidRDefault="005367D8">
            <w:pPr>
              <w:jc w:val="center"/>
              <w:rPr>
                <w:rFonts w:ascii="Calibri" w:hAnsi="Calibri" w:cs="Calibri"/>
                <w:color w:val="000000"/>
                <w:sz w:val="18"/>
                <w:szCs w:val="18"/>
              </w:rPr>
            </w:pPr>
            <w:r>
              <w:rPr>
                <w:rFonts w:ascii="Calibri" w:hAnsi="Calibri" w:cs="Calibri"/>
                <w:color w:val="000000"/>
                <w:sz w:val="18"/>
                <w:szCs w:val="18"/>
              </w:rPr>
              <w:t>Количество</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7B0FBD5E" w14:textId="77777777" w:rsidR="005367D8" w:rsidRDefault="005367D8">
            <w:pPr>
              <w:jc w:val="center"/>
              <w:rPr>
                <w:rFonts w:ascii="Calibri" w:hAnsi="Calibri" w:cs="Calibri"/>
                <w:color w:val="000000"/>
                <w:sz w:val="16"/>
                <w:szCs w:val="16"/>
              </w:rPr>
            </w:pPr>
            <w:r>
              <w:rPr>
                <w:rFonts w:ascii="Calibri" w:hAnsi="Calibri" w:cs="Calibri"/>
                <w:color w:val="000000"/>
                <w:sz w:val="16"/>
                <w:szCs w:val="16"/>
              </w:rPr>
              <w:t>Максимальная цена единицы / тыс. руб. драм/</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25E0C340" w14:textId="77777777" w:rsidR="005367D8" w:rsidRDefault="005367D8">
            <w:pPr>
              <w:jc w:val="center"/>
              <w:rPr>
                <w:rFonts w:ascii="Calibri" w:hAnsi="Calibri" w:cs="Calibri"/>
                <w:color w:val="000000"/>
                <w:sz w:val="18"/>
                <w:szCs w:val="18"/>
              </w:rPr>
            </w:pPr>
            <w:r>
              <w:rPr>
                <w:rFonts w:ascii="Calibri" w:hAnsi="Calibri" w:cs="Calibri"/>
                <w:color w:val="000000"/>
                <w:sz w:val="18"/>
                <w:szCs w:val="18"/>
              </w:rPr>
              <w:t>Максимальная цена единицы в процентном выражении</w:t>
            </w:r>
          </w:p>
        </w:tc>
      </w:tr>
      <w:tr w:rsidR="005367D8" w14:paraId="24FCD626" w14:textId="77777777" w:rsidTr="005367D8">
        <w:trPr>
          <w:gridAfter w:val="1"/>
          <w:wAfter w:w="8" w:type="dxa"/>
          <w:trHeight w:val="615"/>
        </w:trPr>
        <w:tc>
          <w:tcPr>
            <w:tcW w:w="4320" w:type="dxa"/>
            <w:tcBorders>
              <w:top w:val="nil"/>
              <w:left w:val="nil"/>
              <w:bottom w:val="nil"/>
              <w:right w:val="nil"/>
            </w:tcBorders>
            <w:shd w:val="clear" w:color="000000" w:fill="FFFFFF"/>
            <w:vAlign w:val="center"/>
            <w:hideMark/>
          </w:tcPr>
          <w:p w14:paraId="6D069EB8" w14:textId="77777777" w:rsidR="005367D8" w:rsidRDefault="005367D8">
            <w:pPr>
              <w:jc w:val="center"/>
              <w:rPr>
                <w:rFonts w:ascii="Calibri" w:hAnsi="Calibri" w:cs="Calibri"/>
                <w:color w:val="000000"/>
                <w:sz w:val="20"/>
                <w:szCs w:val="20"/>
              </w:rPr>
            </w:pPr>
            <w:r>
              <w:rPr>
                <w:rFonts w:ascii="Calibri" w:hAnsi="Calibri" w:cs="Calibri"/>
                <w:color w:val="000000"/>
                <w:sz w:val="20"/>
                <w:szCs w:val="20"/>
              </w:rPr>
              <w:t>В течение года возникает необходимость в непредвиденных работах,что точно не может быть запланировано.՝</w:t>
            </w:r>
          </w:p>
        </w:tc>
        <w:tc>
          <w:tcPr>
            <w:tcW w:w="1282" w:type="dxa"/>
            <w:tcBorders>
              <w:top w:val="nil"/>
              <w:left w:val="single" w:sz="4" w:space="0" w:color="auto"/>
              <w:bottom w:val="single" w:sz="4" w:space="0" w:color="auto"/>
              <w:right w:val="single" w:sz="4" w:space="0" w:color="auto"/>
            </w:tcBorders>
            <w:shd w:val="clear" w:color="000000" w:fill="FFFFFF"/>
            <w:vAlign w:val="center"/>
            <w:hideMark/>
          </w:tcPr>
          <w:p w14:paraId="3203FCC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14:paraId="5E05CCA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vAlign w:val="center"/>
            <w:hideMark/>
          </w:tcPr>
          <w:p w14:paraId="1F8881B4"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52E48CD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64AE038A" w14:textId="77777777" w:rsidTr="005367D8">
        <w:trPr>
          <w:gridAfter w:val="1"/>
          <w:wAfter w:w="8" w:type="dxa"/>
          <w:trHeight w:val="495"/>
        </w:trPr>
        <w:tc>
          <w:tcPr>
            <w:tcW w:w="4320" w:type="dxa"/>
            <w:tcBorders>
              <w:top w:val="nil"/>
              <w:left w:val="nil"/>
              <w:bottom w:val="nil"/>
              <w:right w:val="nil"/>
            </w:tcBorders>
            <w:shd w:val="clear" w:color="000000" w:fill="FFFFFF"/>
            <w:vAlign w:val="center"/>
            <w:hideMark/>
          </w:tcPr>
          <w:p w14:paraId="12B03DCF" w14:textId="77777777" w:rsidR="005367D8" w:rsidRDefault="005367D8">
            <w:pPr>
              <w:jc w:val="center"/>
              <w:rPr>
                <w:rFonts w:ascii="Calibri" w:hAnsi="Calibri" w:cs="Calibri"/>
                <w:color w:val="000000"/>
                <w:sz w:val="20"/>
                <w:szCs w:val="20"/>
              </w:rPr>
            </w:pPr>
            <w:r>
              <w:rPr>
                <w:rFonts w:ascii="Calibri" w:hAnsi="Calibri" w:cs="Calibri"/>
                <w:color w:val="000000"/>
                <w:sz w:val="20"/>
                <w:szCs w:val="20"/>
              </w:rPr>
              <w:t>- Водопроводы и канализационные линии, обслуживаемые водой Веолия</w:t>
            </w:r>
          </w:p>
        </w:tc>
        <w:tc>
          <w:tcPr>
            <w:tcW w:w="1282" w:type="dxa"/>
            <w:tcBorders>
              <w:top w:val="nil"/>
              <w:left w:val="single" w:sz="4" w:space="0" w:color="auto"/>
              <w:bottom w:val="single" w:sz="4" w:space="0" w:color="auto"/>
              <w:right w:val="single" w:sz="4" w:space="0" w:color="auto"/>
            </w:tcBorders>
            <w:shd w:val="clear" w:color="000000" w:fill="FFFFFF"/>
            <w:vAlign w:val="center"/>
            <w:hideMark/>
          </w:tcPr>
          <w:p w14:paraId="0E3FE50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14:paraId="4442D5B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vAlign w:val="center"/>
            <w:hideMark/>
          </w:tcPr>
          <w:p w14:paraId="530D13C9"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37BCE51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24409373" w14:textId="77777777" w:rsidTr="005367D8">
        <w:trPr>
          <w:gridAfter w:val="1"/>
          <w:wAfter w:w="8" w:type="dxa"/>
          <w:trHeight w:val="555"/>
        </w:trPr>
        <w:tc>
          <w:tcPr>
            <w:tcW w:w="4320" w:type="dxa"/>
            <w:tcBorders>
              <w:top w:val="nil"/>
              <w:left w:val="nil"/>
              <w:bottom w:val="nil"/>
              <w:right w:val="nil"/>
            </w:tcBorders>
            <w:shd w:val="clear" w:color="000000" w:fill="FFFFFF"/>
            <w:vAlign w:val="center"/>
            <w:hideMark/>
          </w:tcPr>
          <w:p w14:paraId="02CAB0F5" w14:textId="77777777" w:rsidR="005367D8" w:rsidRDefault="005367D8">
            <w:pPr>
              <w:jc w:val="center"/>
              <w:rPr>
                <w:rFonts w:ascii="Calibri" w:hAnsi="Calibri" w:cs="Calibri"/>
                <w:color w:val="000000"/>
                <w:sz w:val="20"/>
                <w:szCs w:val="20"/>
              </w:rPr>
            </w:pPr>
            <w:r>
              <w:rPr>
                <w:rFonts w:ascii="Calibri" w:hAnsi="Calibri" w:cs="Calibri"/>
                <w:color w:val="000000"/>
                <w:sz w:val="20"/>
                <w:szCs w:val="20"/>
              </w:rPr>
              <w:t>- Поврежденные во время ДТП бордюры и другое имущество, что не было зарегистрировано полицией</w:t>
            </w:r>
          </w:p>
        </w:tc>
        <w:tc>
          <w:tcPr>
            <w:tcW w:w="1282" w:type="dxa"/>
            <w:tcBorders>
              <w:top w:val="nil"/>
              <w:left w:val="single" w:sz="4" w:space="0" w:color="auto"/>
              <w:bottom w:val="single" w:sz="4" w:space="0" w:color="auto"/>
              <w:right w:val="single" w:sz="4" w:space="0" w:color="auto"/>
            </w:tcBorders>
            <w:shd w:val="clear" w:color="000000" w:fill="FFFFFF"/>
            <w:vAlign w:val="center"/>
            <w:hideMark/>
          </w:tcPr>
          <w:p w14:paraId="34F3691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14:paraId="7913792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vAlign w:val="center"/>
            <w:hideMark/>
          </w:tcPr>
          <w:p w14:paraId="7B1B262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5B92A7E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1306F57F" w14:textId="77777777" w:rsidTr="005367D8">
        <w:trPr>
          <w:gridAfter w:val="1"/>
          <w:wAfter w:w="8" w:type="dxa"/>
          <w:trHeight w:val="615"/>
        </w:trPr>
        <w:tc>
          <w:tcPr>
            <w:tcW w:w="4320" w:type="dxa"/>
            <w:tcBorders>
              <w:top w:val="nil"/>
              <w:left w:val="nil"/>
              <w:bottom w:val="single" w:sz="4" w:space="0" w:color="auto"/>
              <w:right w:val="nil"/>
            </w:tcBorders>
            <w:shd w:val="clear" w:color="000000" w:fill="FFFFFF"/>
            <w:vAlign w:val="center"/>
            <w:hideMark/>
          </w:tcPr>
          <w:p w14:paraId="5C657BA4" w14:textId="77777777" w:rsidR="005367D8" w:rsidRDefault="005367D8">
            <w:pPr>
              <w:jc w:val="center"/>
              <w:rPr>
                <w:rFonts w:ascii="Calibri" w:hAnsi="Calibri" w:cs="Calibri"/>
                <w:color w:val="000000"/>
                <w:sz w:val="20"/>
                <w:szCs w:val="20"/>
              </w:rPr>
            </w:pPr>
            <w:r>
              <w:rPr>
                <w:rFonts w:ascii="Calibri" w:hAnsi="Calibri" w:cs="Calibri"/>
                <w:color w:val="000000"/>
                <w:sz w:val="20"/>
                <w:szCs w:val="20"/>
              </w:rPr>
              <w:t>- В чрезвычайных случаях (пожар,ветер), восстановление поврежденного имущества и т.д.</w:t>
            </w:r>
          </w:p>
        </w:tc>
        <w:tc>
          <w:tcPr>
            <w:tcW w:w="1282" w:type="dxa"/>
            <w:tcBorders>
              <w:top w:val="nil"/>
              <w:left w:val="single" w:sz="4" w:space="0" w:color="auto"/>
              <w:bottom w:val="single" w:sz="4" w:space="0" w:color="auto"/>
              <w:right w:val="single" w:sz="4" w:space="0" w:color="auto"/>
            </w:tcBorders>
            <w:shd w:val="clear" w:color="000000" w:fill="FFFFFF"/>
            <w:vAlign w:val="center"/>
            <w:hideMark/>
          </w:tcPr>
          <w:p w14:paraId="3C452CC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14:paraId="44D2AA5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vAlign w:val="center"/>
            <w:hideMark/>
          </w:tcPr>
          <w:p w14:paraId="60DE080C"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40E7ADE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6D374F0F" w14:textId="77777777" w:rsidTr="005367D8">
        <w:trPr>
          <w:gridAfter w:val="1"/>
          <w:wAfter w:w="8" w:type="dxa"/>
          <w:trHeight w:val="6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0D04D1AC" w14:textId="77777777" w:rsidR="005367D8" w:rsidRDefault="005367D8">
            <w:pPr>
              <w:jc w:val="center"/>
              <w:rPr>
                <w:rFonts w:ascii="Calibri" w:hAnsi="Calibri" w:cs="Calibri"/>
                <w:b/>
                <w:bCs/>
                <w:color w:val="000000"/>
                <w:sz w:val="22"/>
                <w:szCs w:val="22"/>
              </w:rPr>
            </w:pPr>
            <w:r>
              <w:rPr>
                <w:rFonts w:ascii="Calibri" w:hAnsi="Calibri" w:cs="Calibri"/>
                <w:b/>
                <w:bCs/>
                <w:color w:val="000000"/>
                <w:sz w:val="22"/>
                <w:szCs w:val="22"/>
              </w:rPr>
              <w:t>Использование машинеханизмов через соответствующего специалиста, в том числе՝</w:t>
            </w:r>
          </w:p>
        </w:tc>
        <w:tc>
          <w:tcPr>
            <w:tcW w:w="1282" w:type="dxa"/>
            <w:tcBorders>
              <w:top w:val="nil"/>
              <w:left w:val="nil"/>
              <w:bottom w:val="single" w:sz="4" w:space="0" w:color="auto"/>
              <w:right w:val="single" w:sz="4" w:space="0" w:color="auto"/>
            </w:tcBorders>
            <w:shd w:val="clear" w:color="000000" w:fill="FFFFFF"/>
            <w:noWrap/>
            <w:vAlign w:val="center"/>
            <w:hideMark/>
          </w:tcPr>
          <w:p w14:paraId="0CEC605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14:paraId="6339C86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noWrap/>
            <w:vAlign w:val="center"/>
            <w:hideMark/>
          </w:tcPr>
          <w:p w14:paraId="3ACA9BA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09C1DC9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22522DE1"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7DE0EEF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282" w:type="dxa"/>
            <w:tcBorders>
              <w:top w:val="nil"/>
              <w:left w:val="nil"/>
              <w:bottom w:val="single" w:sz="4" w:space="0" w:color="auto"/>
              <w:right w:val="single" w:sz="4" w:space="0" w:color="auto"/>
            </w:tcBorders>
            <w:shd w:val="clear" w:color="000000" w:fill="FFFFFF"/>
            <w:noWrap/>
            <w:vAlign w:val="center"/>
            <w:hideMark/>
          </w:tcPr>
          <w:p w14:paraId="393CE8D4"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час</w:t>
            </w:r>
          </w:p>
        </w:tc>
        <w:tc>
          <w:tcPr>
            <w:tcW w:w="1300" w:type="dxa"/>
            <w:tcBorders>
              <w:top w:val="nil"/>
              <w:left w:val="nil"/>
              <w:bottom w:val="single" w:sz="4" w:space="0" w:color="auto"/>
              <w:right w:val="single" w:sz="4" w:space="0" w:color="auto"/>
            </w:tcBorders>
            <w:shd w:val="clear" w:color="000000" w:fill="FFFFFF"/>
            <w:noWrap/>
            <w:vAlign w:val="center"/>
            <w:hideMark/>
          </w:tcPr>
          <w:p w14:paraId="70BCD82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17BDCA9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16.0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67116B6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57F2A217"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45B6D3F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Грузовик для перевозки грузов</w:t>
            </w:r>
          </w:p>
        </w:tc>
        <w:tc>
          <w:tcPr>
            <w:tcW w:w="1282" w:type="dxa"/>
            <w:tcBorders>
              <w:top w:val="nil"/>
              <w:left w:val="nil"/>
              <w:bottom w:val="single" w:sz="4" w:space="0" w:color="auto"/>
              <w:right w:val="single" w:sz="4" w:space="0" w:color="auto"/>
            </w:tcBorders>
            <w:shd w:val="clear" w:color="000000" w:fill="FFFFFF"/>
            <w:noWrap/>
            <w:vAlign w:val="center"/>
            <w:hideMark/>
          </w:tcPr>
          <w:p w14:paraId="11EDE87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км</w:t>
            </w:r>
          </w:p>
        </w:tc>
        <w:tc>
          <w:tcPr>
            <w:tcW w:w="1300" w:type="dxa"/>
            <w:tcBorders>
              <w:top w:val="nil"/>
              <w:left w:val="nil"/>
              <w:bottom w:val="single" w:sz="4" w:space="0" w:color="auto"/>
              <w:right w:val="single" w:sz="4" w:space="0" w:color="auto"/>
            </w:tcBorders>
            <w:shd w:val="clear" w:color="000000" w:fill="FFFFFF"/>
            <w:noWrap/>
            <w:vAlign w:val="center"/>
            <w:hideMark/>
          </w:tcPr>
          <w:p w14:paraId="6EFD1418"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7DF8D34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4DCD4C3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4E6522ED"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124135B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Автобашня</w:t>
            </w:r>
          </w:p>
        </w:tc>
        <w:tc>
          <w:tcPr>
            <w:tcW w:w="1282" w:type="dxa"/>
            <w:tcBorders>
              <w:top w:val="nil"/>
              <w:left w:val="nil"/>
              <w:bottom w:val="single" w:sz="4" w:space="0" w:color="auto"/>
              <w:right w:val="single" w:sz="4" w:space="0" w:color="auto"/>
            </w:tcBorders>
            <w:shd w:val="clear" w:color="000000" w:fill="FFFFFF"/>
            <w:noWrap/>
            <w:vAlign w:val="center"/>
            <w:hideMark/>
          </w:tcPr>
          <w:p w14:paraId="6AB6231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час</w:t>
            </w:r>
          </w:p>
        </w:tc>
        <w:tc>
          <w:tcPr>
            <w:tcW w:w="1300" w:type="dxa"/>
            <w:tcBorders>
              <w:top w:val="nil"/>
              <w:left w:val="nil"/>
              <w:bottom w:val="single" w:sz="4" w:space="0" w:color="auto"/>
              <w:right w:val="single" w:sz="4" w:space="0" w:color="auto"/>
            </w:tcBorders>
            <w:shd w:val="clear" w:color="000000" w:fill="FFFFFF"/>
            <w:noWrap/>
            <w:vAlign w:val="center"/>
            <w:hideMark/>
          </w:tcPr>
          <w:p w14:paraId="686C137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1534E48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7.0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2930C0E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78446F40"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18F9C31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самосвал</w:t>
            </w:r>
          </w:p>
        </w:tc>
        <w:tc>
          <w:tcPr>
            <w:tcW w:w="1282" w:type="dxa"/>
            <w:tcBorders>
              <w:top w:val="nil"/>
              <w:left w:val="nil"/>
              <w:bottom w:val="single" w:sz="4" w:space="0" w:color="auto"/>
              <w:right w:val="single" w:sz="4" w:space="0" w:color="auto"/>
            </w:tcBorders>
            <w:shd w:val="clear" w:color="000000" w:fill="FFFFFF"/>
            <w:noWrap/>
            <w:vAlign w:val="center"/>
            <w:hideMark/>
          </w:tcPr>
          <w:p w14:paraId="40BE909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км</w:t>
            </w:r>
          </w:p>
        </w:tc>
        <w:tc>
          <w:tcPr>
            <w:tcW w:w="1300" w:type="dxa"/>
            <w:tcBorders>
              <w:top w:val="nil"/>
              <w:left w:val="nil"/>
              <w:bottom w:val="single" w:sz="4" w:space="0" w:color="auto"/>
              <w:right w:val="single" w:sz="4" w:space="0" w:color="auto"/>
            </w:tcBorders>
            <w:shd w:val="clear" w:color="000000" w:fill="FFFFFF"/>
            <w:noWrap/>
            <w:vAlign w:val="center"/>
            <w:hideMark/>
          </w:tcPr>
          <w:p w14:paraId="69BDCA0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30FC018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0.5</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4ED2639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2B1DCC41"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746CD5B2"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Автокран</w:t>
            </w:r>
          </w:p>
        </w:tc>
        <w:tc>
          <w:tcPr>
            <w:tcW w:w="1282" w:type="dxa"/>
            <w:tcBorders>
              <w:top w:val="nil"/>
              <w:left w:val="nil"/>
              <w:bottom w:val="single" w:sz="4" w:space="0" w:color="auto"/>
              <w:right w:val="single" w:sz="4" w:space="0" w:color="auto"/>
            </w:tcBorders>
            <w:shd w:val="clear" w:color="000000" w:fill="FFFFFF"/>
            <w:noWrap/>
            <w:vAlign w:val="center"/>
            <w:hideMark/>
          </w:tcPr>
          <w:p w14:paraId="0E4EF9C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час</w:t>
            </w:r>
          </w:p>
        </w:tc>
        <w:tc>
          <w:tcPr>
            <w:tcW w:w="1300" w:type="dxa"/>
            <w:tcBorders>
              <w:top w:val="nil"/>
              <w:left w:val="nil"/>
              <w:bottom w:val="single" w:sz="4" w:space="0" w:color="auto"/>
              <w:right w:val="single" w:sz="4" w:space="0" w:color="auto"/>
            </w:tcBorders>
            <w:shd w:val="clear" w:color="000000" w:fill="FFFFFF"/>
            <w:noWrap/>
            <w:vAlign w:val="center"/>
            <w:hideMark/>
          </w:tcPr>
          <w:p w14:paraId="06D1720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2C115B5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8.0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30EA647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4D2453B8" w14:textId="77777777" w:rsidTr="005367D8">
        <w:trPr>
          <w:gridAfter w:val="1"/>
          <w:wAfter w:w="8" w:type="dxa"/>
          <w:trHeight w:val="660"/>
        </w:trPr>
        <w:tc>
          <w:tcPr>
            <w:tcW w:w="4320" w:type="dxa"/>
            <w:tcBorders>
              <w:top w:val="nil"/>
              <w:left w:val="single" w:sz="4" w:space="0" w:color="auto"/>
              <w:bottom w:val="single" w:sz="4" w:space="0" w:color="auto"/>
              <w:right w:val="single" w:sz="4" w:space="0" w:color="auto"/>
            </w:tcBorders>
            <w:shd w:val="clear" w:color="000000" w:fill="FFFFFF"/>
            <w:noWrap/>
            <w:vAlign w:val="center"/>
            <w:hideMark/>
          </w:tcPr>
          <w:p w14:paraId="31319FF9"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Эвакуатор</w:t>
            </w:r>
          </w:p>
        </w:tc>
        <w:tc>
          <w:tcPr>
            <w:tcW w:w="1282" w:type="dxa"/>
            <w:tcBorders>
              <w:top w:val="nil"/>
              <w:left w:val="nil"/>
              <w:bottom w:val="single" w:sz="4" w:space="0" w:color="auto"/>
              <w:right w:val="single" w:sz="4" w:space="0" w:color="auto"/>
            </w:tcBorders>
            <w:shd w:val="clear" w:color="000000" w:fill="FFFFFF"/>
            <w:noWrap/>
            <w:vAlign w:val="center"/>
            <w:hideMark/>
          </w:tcPr>
          <w:p w14:paraId="57D2DC7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км</w:t>
            </w:r>
          </w:p>
        </w:tc>
        <w:tc>
          <w:tcPr>
            <w:tcW w:w="1300" w:type="dxa"/>
            <w:tcBorders>
              <w:top w:val="nil"/>
              <w:left w:val="nil"/>
              <w:bottom w:val="single" w:sz="4" w:space="0" w:color="auto"/>
              <w:right w:val="single" w:sz="4" w:space="0" w:color="auto"/>
            </w:tcBorders>
            <w:shd w:val="clear" w:color="000000" w:fill="FFFFFF"/>
            <w:noWrap/>
            <w:vAlign w:val="center"/>
            <w:hideMark/>
          </w:tcPr>
          <w:p w14:paraId="4F5F8B6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1F72E826"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1640C07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5E6A4871"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05ACA66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Газель грузовик</w:t>
            </w:r>
          </w:p>
        </w:tc>
        <w:tc>
          <w:tcPr>
            <w:tcW w:w="1282" w:type="dxa"/>
            <w:tcBorders>
              <w:top w:val="nil"/>
              <w:left w:val="nil"/>
              <w:bottom w:val="single" w:sz="4" w:space="0" w:color="auto"/>
              <w:right w:val="single" w:sz="4" w:space="0" w:color="auto"/>
            </w:tcBorders>
            <w:shd w:val="clear" w:color="000000" w:fill="FFFFFF"/>
            <w:vAlign w:val="center"/>
            <w:hideMark/>
          </w:tcPr>
          <w:p w14:paraId="4B7911E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км</w:t>
            </w:r>
          </w:p>
        </w:tc>
        <w:tc>
          <w:tcPr>
            <w:tcW w:w="1300" w:type="dxa"/>
            <w:tcBorders>
              <w:top w:val="nil"/>
              <w:left w:val="nil"/>
              <w:bottom w:val="single" w:sz="4" w:space="0" w:color="auto"/>
              <w:right w:val="single" w:sz="4" w:space="0" w:color="auto"/>
            </w:tcBorders>
            <w:shd w:val="clear" w:color="000000" w:fill="FFFFFF"/>
            <w:noWrap/>
            <w:vAlign w:val="center"/>
            <w:hideMark/>
          </w:tcPr>
          <w:p w14:paraId="7EB11CF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6BB028B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0.3</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60169BF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02694A55" w14:textId="77777777" w:rsidTr="005367D8">
        <w:trPr>
          <w:gridAfter w:val="1"/>
          <w:wAfter w:w="8" w:type="dxa"/>
          <w:trHeight w:val="6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2E69FE9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Весоизмерительная и выдувающая машина высокого давления(для очистки канализационных линий)</w:t>
            </w:r>
          </w:p>
        </w:tc>
        <w:tc>
          <w:tcPr>
            <w:tcW w:w="1282" w:type="dxa"/>
            <w:tcBorders>
              <w:top w:val="nil"/>
              <w:left w:val="nil"/>
              <w:bottom w:val="single" w:sz="4" w:space="0" w:color="auto"/>
              <w:right w:val="single" w:sz="4" w:space="0" w:color="auto"/>
            </w:tcBorders>
            <w:shd w:val="clear" w:color="000000" w:fill="FFFFFF"/>
            <w:vAlign w:val="center"/>
            <w:hideMark/>
          </w:tcPr>
          <w:p w14:paraId="335934D6"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штук</w:t>
            </w:r>
          </w:p>
        </w:tc>
        <w:tc>
          <w:tcPr>
            <w:tcW w:w="1300" w:type="dxa"/>
            <w:tcBorders>
              <w:top w:val="nil"/>
              <w:left w:val="nil"/>
              <w:bottom w:val="single" w:sz="4" w:space="0" w:color="auto"/>
              <w:right w:val="single" w:sz="4" w:space="0" w:color="auto"/>
            </w:tcBorders>
            <w:shd w:val="clear" w:color="000000" w:fill="FFFFFF"/>
            <w:noWrap/>
            <w:vAlign w:val="center"/>
            <w:hideMark/>
          </w:tcPr>
          <w:p w14:paraId="004CB5E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19EA652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40.0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5037A95E"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22F0DDF6" w14:textId="77777777" w:rsidTr="005367D8">
        <w:trPr>
          <w:gridAfter w:val="1"/>
          <w:wAfter w:w="8" w:type="dxa"/>
          <w:trHeight w:val="1455"/>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1C555A00" w14:textId="77777777" w:rsidR="005367D8" w:rsidRDefault="005367D8">
            <w:pPr>
              <w:jc w:val="center"/>
              <w:rPr>
                <w:rFonts w:ascii="Calibri" w:hAnsi="Calibri" w:cs="Calibri"/>
                <w:b/>
                <w:bCs/>
                <w:color w:val="000000"/>
                <w:sz w:val="22"/>
                <w:szCs w:val="22"/>
              </w:rPr>
            </w:pPr>
            <w:r>
              <w:rPr>
                <w:rFonts w:ascii="Calibri" w:hAnsi="Calibri" w:cs="Calibri"/>
                <w:b/>
                <w:bCs/>
                <w:color w:val="000000"/>
                <w:sz w:val="22"/>
                <w:szCs w:val="22"/>
              </w:rPr>
              <w:t>Рабочая сила в том числе по необходимости: рабочий, уборщик, кровельщик, канализация, слесарь, плотник, электрик, сварщик</w:t>
            </w:r>
          </w:p>
        </w:tc>
        <w:tc>
          <w:tcPr>
            <w:tcW w:w="1282" w:type="dxa"/>
            <w:tcBorders>
              <w:top w:val="nil"/>
              <w:left w:val="nil"/>
              <w:bottom w:val="single" w:sz="4" w:space="0" w:color="auto"/>
              <w:right w:val="single" w:sz="4" w:space="0" w:color="auto"/>
            </w:tcBorders>
            <w:shd w:val="clear" w:color="000000" w:fill="FFFFFF"/>
            <w:vAlign w:val="center"/>
            <w:hideMark/>
          </w:tcPr>
          <w:p w14:paraId="116A718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Суточная заработная плата </w:t>
            </w:r>
          </w:p>
        </w:tc>
        <w:tc>
          <w:tcPr>
            <w:tcW w:w="1300" w:type="dxa"/>
            <w:tcBorders>
              <w:top w:val="nil"/>
              <w:left w:val="nil"/>
              <w:bottom w:val="single" w:sz="4" w:space="0" w:color="auto"/>
              <w:right w:val="single" w:sz="4" w:space="0" w:color="auto"/>
            </w:tcBorders>
            <w:shd w:val="clear" w:color="000000" w:fill="FFFFFF"/>
            <w:noWrap/>
            <w:vAlign w:val="center"/>
            <w:hideMark/>
          </w:tcPr>
          <w:p w14:paraId="3B92AD2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050A5C5C"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7.0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7985F40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5497949D" w14:textId="77777777" w:rsidTr="005367D8">
        <w:trPr>
          <w:gridAfter w:val="1"/>
          <w:wAfter w:w="8" w:type="dxa"/>
          <w:trHeight w:val="63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0D7FD93F" w14:textId="77777777" w:rsidR="005367D8" w:rsidRDefault="005367D8">
            <w:pPr>
              <w:jc w:val="center"/>
              <w:rPr>
                <w:rFonts w:ascii="Arial" w:hAnsi="Arial" w:cs="Arial"/>
                <w:b/>
                <w:bCs/>
                <w:color w:val="000000"/>
                <w:sz w:val="22"/>
                <w:szCs w:val="22"/>
              </w:rPr>
            </w:pPr>
            <w:r>
              <w:rPr>
                <w:rFonts w:ascii="Arial" w:hAnsi="Arial" w:cs="Arial"/>
                <w:b/>
                <w:bCs/>
                <w:color w:val="000000"/>
                <w:sz w:val="22"/>
                <w:szCs w:val="22"/>
              </w:rPr>
              <w:t>Сбор и транспортировка мусора на свалку по согласованию с административным районом, в том числе՝</w:t>
            </w:r>
          </w:p>
        </w:tc>
        <w:tc>
          <w:tcPr>
            <w:tcW w:w="1282" w:type="dxa"/>
            <w:tcBorders>
              <w:top w:val="nil"/>
              <w:left w:val="nil"/>
              <w:bottom w:val="single" w:sz="4" w:space="0" w:color="auto"/>
              <w:right w:val="single" w:sz="4" w:space="0" w:color="auto"/>
            </w:tcBorders>
            <w:shd w:val="clear" w:color="000000" w:fill="FFFFFF"/>
            <w:noWrap/>
            <w:vAlign w:val="center"/>
            <w:hideMark/>
          </w:tcPr>
          <w:p w14:paraId="7CBE062C"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14:paraId="20FFC058"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noWrap/>
            <w:vAlign w:val="center"/>
            <w:hideMark/>
          </w:tcPr>
          <w:p w14:paraId="0E82BB46"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485734F6"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r>
      <w:tr w:rsidR="005367D8" w14:paraId="2C2332D5" w14:textId="77777777" w:rsidTr="005367D8">
        <w:trPr>
          <w:gridAfter w:val="1"/>
          <w:wAfter w:w="8" w:type="dxa"/>
          <w:trHeight w:val="6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562D1D4E"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Очистка рек, ручьев и каналов, сбор и перевозка образовавшегося мусора на свалку</w:t>
            </w:r>
          </w:p>
        </w:tc>
        <w:tc>
          <w:tcPr>
            <w:tcW w:w="1282" w:type="dxa"/>
            <w:tcBorders>
              <w:top w:val="nil"/>
              <w:left w:val="nil"/>
              <w:bottom w:val="single" w:sz="4" w:space="0" w:color="auto"/>
              <w:right w:val="single" w:sz="4" w:space="0" w:color="auto"/>
            </w:tcBorders>
            <w:shd w:val="clear" w:color="000000" w:fill="FFFFFF"/>
            <w:noWrap/>
            <w:vAlign w:val="center"/>
            <w:hideMark/>
          </w:tcPr>
          <w:p w14:paraId="1BCA241C"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кубометр</w:t>
            </w:r>
          </w:p>
        </w:tc>
        <w:tc>
          <w:tcPr>
            <w:tcW w:w="1300" w:type="dxa"/>
            <w:tcBorders>
              <w:top w:val="nil"/>
              <w:left w:val="nil"/>
              <w:bottom w:val="single" w:sz="4" w:space="0" w:color="auto"/>
              <w:right w:val="single" w:sz="4" w:space="0" w:color="auto"/>
            </w:tcBorders>
            <w:shd w:val="clear" w:color="000000" w:fill="FFFFFF"/>
            <w:noWrap/>
            <w:vAlign w:val="center"/>
            <w:hideMark/>
          </w:tcPr>
          <w:p w14:paraId="34D819CB"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61624F7E"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3.0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1390914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3BC572AF"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5D61D28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Сбор и перевозка металлических лом, в том числе кузовов</w:t>
            </w:r>
          </w:p>
        </w:tc>
        <w:tc>
          <w:tcPr>
            <w:tcW w:w="1282" w:type="dxa"/>
            <w:tcBorders>
              <w:top w:val="nil"/>
              <w:left w:val="nil"/>
              <w:bottom w:val="single" w:sz="4" w:space="0" w:color="auto"/>
              <w:right w:val="single" w:sz="4" w:space="0" w:color="auto"/>
            </w:tcBorders>
            <w:shd w:val="clear" w:color="000000" w:fill="FFFFFF"/>
            <w:noWrap/>
            <w:vAlign w:val="center"/>
            <w:hideMark/>
          </w:tcPr>
          <w:p w14:paraId="0CD61A8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кубометр</w:t>
            </w:r>
          </w:p>
        </w:tc>
        <w:tc>
          <w:tcPr>
            <w:tcW w:w="1300" w:type="dxa"/>
            <w:tcBorders>
              <w:top w:val="nil"/>
              <w:left w:val="nil"/>
              <w:bottom w:val="single" w:sz="4" w:space="0" w:color="auto"/>
              <w:right w:val="single" w:sz="4" w:space="0" w:color="auto"/>
            </w:tcBorders>
            <w:shd w:val="clear" w:color="000000" w:fill="FFFFFF"/>
            <w:noWrap/>
            <w:vAlign w:val="center"/>
            <w:hideMark/>
          </w:tcPr>
          <w:p w14:paraId="0CC54BB9"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07F6AA0A"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3.0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1CE5ED18"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59E3A614" w14:textId="77777777" w:rsidTr="005367D8">
        <w:trPr>
          <w:gridAfter w:val="1"/>
          <w:wAfter w:w="8" w:type="dxa"/>
          <w:trHeight w:val="6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20CD698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После аварий санитарная очистка территорий, перевозка образовавшегося мусора и других остатков на свалку</w:t>
            </w:r>
          </w:p>
        </w:tc>
        <w:tc>
          <w:tcPr>
            <w:tcW w:w="1282" w:type="dxa"/>
            <w:tcBorders>
              <w:top w:val="nil"/>
              <w:left w:val="nil"/>
              <w:bottom w:val="single" w:sz="4" w:space="0" w:color="auto"/>
              <w:right w:val="single" w:sz="4" w:space="0" w:color="auto"/>
            </w:tcBorders>
            <w:shd w:val="clear" w:color="000000" w:fill="FFFFFF"/>
            <w:noWrap/>
            <w:vAlign w:val="center"/>
            <w:hideMark/>
          </w:tcPr>
          <w:p w14:paraId="03575F74"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xml:space="preserve"> кубометр</w:t>
            </w:r>
          </w:p>
        </w:tc>
        <w:tc>
          <w:tcPr>
            <w:tcW w:w="1300" w:type="dxa"/>
            <w:tcBorders>
              <w:top w:val="nil"/>
              <w:left w:val="nil"/>
              <w:bottom w:val="single" w:sz="4" w:space="0" w:color="auto"/>
              <w:right w:val="single" w:sz="4" w:space="0" w:color="auto"/>
            </w:tcBorders>
            <w:shd w:val="clear" w:color="000000" w:fill="FFFFFF"/>
            <w:noWrap/>
            <w:vAlign w:val="center"/>
            <w:hideMark/>
          </w:tcPr>
          <w:p w14:paraId="49F5AA13"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w:t>
            </w:r>
          </w:p>
        </w:tc>
        <w:tc>
          <w:tcPr>
            <w:tcW w:w="1409" w:type="dxa"/>
            <w:tcBorders>
              <w:top w:val="nil"/>
              <w:left w:val="nil"/>
              <w:bottom w:val="single" w:sz="4" w:space="0" w:color="auto"/>
              <w:right w:val="single" w:sz="4" w:space="0" w:color="auto"/>
            </w:tcBorders>
            <w:shd w:val="clear" w:color="auto" w:fill="auto"/>
            <w:noWrap/>
            <w:vAlign w:val="center"/>
            <w:hideMark/>
          </w:tcPr>
          <w:p w14:paraId="708A78EF"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4.0</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0B4E6775"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6A2844E7"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0D673E69"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Всего</w:t>
            </w:r>
          </w:p>
        </w:tc>
        <w:tc>
          <w:tcPr>
            <w:tcW w:w="1282" w:type="dxa"/>
            <w:tcBorders>
              <w:top w:val="nil"/>
              <w:left w:val="nil"/>
              <w:bottom w:val="single" w:sz="4" w:space="0" w:color="auto"/>
              <w:right w:val="single" w:sz="4" w:space="0" w:color="auto"/>
            </w:tcBorders>
            <w:shd w:val="clear" w:color="auto" w:fill="auto"/>
            <w:noWrap/>
            <w:vAlign w:val="center"/>
            <w:hideMark/>
          </w:tcPr>
          <w:p w14:paraId="4CD20042"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14:paraId="2F60D412"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noWrap/>
            <w:vAlign w:val="center"/>
            <w:hideMark/>
          </w:tcPr>
          <w:p w14:paraId="30B4863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90.8</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188CBC80"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68CA54EC"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25E839EC"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НДС 20%</w:t>
            </w:r>
          </w:p>
        </w:tc>
        <w:tc>
          <w:tcPr>
            <w:tcW w:w="1282" w:type="dxa"/>
            <w:tcBorders>
              <w:top w:val="nil"/>
              <w:left w:val="nil"/>
              <w:bottom w:val="single" w:sz="4" w:space="0" w:color="auto"/>
              <w:right w:val="single" w:sz="4" w:space="0" w:color="auto"/>
            </w:tcBorders>
            <w:shd w:val="clear" w:color="auto" w:fill="auto"/>
            <w:noWrap/>
            <w:vAlign w:val="center"/>
            <w:hideMark/>
          </w:tcPr>
          <w:p w14:paraId="5902CAB4"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14:paraId="5B274F8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noWrap/>
            <w:vAlign w:val="center"/>
            <w:hideMark/>
          </w:tcPr>
          <w:p w14:paraId="0E22DCB7"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18.16</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6A7A16D2"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7B04B55A" w14:textId="77777777" w:rsidTr="005367D8">
        <w:trPr>
          <w:gridAfter w:val="1"/>
          <w:wAfter w:w="8" w:type="dxa"/>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3528CB62"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Всего  По максимальной цене за единицу в процентах от среднего итога</w:t>
            </w:r>
          </w:p>
        </w:tc>
        <w:tc>
          <w:tcPr>
            <w:tcW w:w="1282" w:type="dxa"/>
            <w:tcBorders>
              <w:top w:val="nil"/>
              <w:left w:val="nil"/>
              <w:bottom w:val="single" w:sz="4" w:space="0" w:color="auto"/>
              <w:right w:val="single" w:sz="4" w:space="0" w:color="auto"/>
            </w:tcBorders>
            <w:shd w:val="clear" w:color="auto" w:fill="auto"/>
            <w:noWrap/>
            <w:vAlign w:val="center"/>
            <w:hideMark/>
          </w:tcPr>
          <w:p w14:paraId="790F4CC9"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14:paraId="5B01A138"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w:t>
            </w:r>
          </w:p>
        </w:tc>
        <w:tc>
          <w:tcPr>
            <w:tcW w:w="1409" w:type="dxa"/>
            <w:tcBorders>
              <w:top w:val="nil"/>
              <w:left w:val="nil"/>
              <w:bottom w:val="single" w:sz="4" w:space="0" w:color="auto"/>
              <w:right w:val="single" w:sz="4" w:space="0" w:color="auto"/>
            </w:tcBorders>
            <w:shd w:val="clear" w:color="auto" w:fill="auto"/>
            <w:noWrap/>
            <w:vAlign w:val="center"/>
            <w:hideMark/>
          </w:tcPr>
          <w:p w14:paraId="6892D84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108.96</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647F1991"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100%</w:t>
            </w:r>
          </w:p>
        </w:tc>
      </w:tr>
      <w:tr w:rsidR="005367D8" w14:paraId="22F828A3" w14:textId="77777777" w:rsidTr="005367D8">
        <w:trPr>
          <w:gridAfter w:val="1"/>
          <w:wAfter w:w="8" w:type="dxa"/>
          <w:trHeight w:val="300"/>
        </w:trPr>
        <w:tc>
          <w:tcPr>
            <w:tcW w:w="4320" w:type="dxa"/>
            <w:tcBorders>
              <w:top w:val="nil"/>
              <w:left w:val="nil"/>
              <w:bottom w:val="nil"/>
              <w:right w:val="nil"/>
            </w:tcBorders>
            <w:shd w:val="clear" w:color="auto" w:fill="auto"/>
            <w:noWrap/>
            <w:vAlign w:val="center"/>
            <w:hideMark/>
          </w:tcPr>
          <w:p w14:paraId="7EAE2A30" w14:textId="77777777" w:rsidR="005367D8" w:rsidRDefault="005367D8">
            <w:pPr>
              <w:jc w:val="center"/>
              <w:rPr>
                <w:rFonts w:ascii="Calibri" w:hAnsi="Calibri" w:cs="Calibri"/>
                <w:color w:val="000000"/>
                <w:sz w:val="22"/>
                <w:szCs w:val="22"/>
              </w:rPr>
            </w:pPr>
          </w:p>
        </w:tc>
        <w:tc>
          <w:tcPr>
            <w:tcW w:w="1282" w:type="dxa"/>
            <w:tcBorders>
              <w:top w:val="nil"/>
              <w:left w:val="nil"/>
              <w:bottom w:val="nil"/>
              <w:right w:val="nil"/>
            </w:tcBorders>
            <w:shd w:val="clear" w:color="auto" w:fill="auto"/>
            <w:noWrap/>
            <w:vAlign w:val="center"/>
            <w:hideMark/>
          </w:tcPr>
          <w:p w14:paraId="7A95743C" w14:textId="77777777" w:rsidR="005367D8" w:rsidRDefault="005367D8">
            <w:pPr>
              <w:jc w:val="center"/>
              <w:rPr>
                <w:sz w:val="20"/>
                <w:szCs w:val="20"/>
              </w:rPr>
            </w:pPr>
          </w:p>
        </w:tc>
        <w:tc>
          <w:tcPr>
            <w:tcW w:w="1300" w:type="dxa"/>
            <w:tcBorders>
              <w:top w:val="nil"/>
              <w:left w:val="nil"/>
              <w:bottom w:val="nil"/>
              <w:right w:val="nil"/>
            </w:tcBorders>
            <w:shd w:val="clear" w:color="auto" w:fill="auto"/>
            <w:noWrap/>
            <w:vAlign w:val="center"/>
            <w:hideMark/>
          </w:tcPr>
          <w:p w14:paraId="52992B4A" w14:textId="77777777" w:rsidR="005367D8" w:rsidRDefault="005367D8">
            <w:pPr>
              <w:jc w:val="center"/>
              <w:rPr>
                <w:sz w:val="20"/>
                <w:szCs w:val="20"/>
              </w:rPr>
            </w:pPr>
          </w:p>
        </w:tc>
        <w:tc>
          <w:tcPr>
            <w:tcW w:w="1409" w:type="dxa"/>
            <w:tcBorders>
              <w:top w:val="nil"/>
              <w:left w:val="nil"/>
              <w:bottom w:val="nil"/>
              <w:right w:val="nil"/>
            </w:tcBorders>
            <w:shd w:val="clear" w:color="auto" w:fill="auto"/>
            <w:noWrap/>
            <w:vAlign w:val="center"/>
            <w:hideMark/>
          </w:tcPr>
          <w:p w14:paraId="591E9BB6" w14:textId="77777777" w:rsidR="005367D8" w:rsidRDefault="005367D8">
            <w:pPr>
              <w:jc w:val="center"/>
              <w:rPr>
                <w:sz w:val="20"/>
                <w:szCs w:val="20"/>
              </w:rPr>
            </w:pPr>
          </w:p>
        </w:tc>
        <w:tc>
          <w:tcPr>
            <w:tcW w:w="1475" w:type="dxa"/>
            <w:gridSpan w:val="2"/>
            <w:tcBorders>
              <w:top w:val="nil"/>
              <w:left w:val="nil"/>
              <w:bottom w:val="nil"/>
              <w:right w:val="nil"/>
            </w:tcBorders>
            <w:shd w:val="clear" w:color="auto" w:fill="auto"/>
            <w:noWrap/>
            <w:vAlign w:val="center"/>
            <w:hideMark/>
          </w:tcPr>
          <w:p w14:paraId="06486931" w14:textId="77777777" w:rsidR="005367D8" w:rsidRDefault="005367D8">
            <w:pPr>
              <w:jc w:val="center"/>
              <w:rPr>
                <w:sz w:val="20"/>
                <w:szCs w:val="20"/>
              </w:rPr>
            </w:pPr>
          </w:p>
        </w:tc>
      </w:tr>
      <w:tr w:rsidR="005367D8" w14:paraId="38DAB04E" w14:textId="77777777" w:rsidTr="005367D8">
        <w:trPr>
          <w:trHeight w:val="900"/>
        </w:trPr>
        <w:tc>
          <w:tcPr>
            <w:tcW w:w="8319" w:type="dxa"/>
            <w:gridSpan w:val="5"/>
            <w:tcBorders>
              <w:top w:val="nil"/>
              <w:left w:val="nil"/>
              <w:bottom w:val="nil"/>
              <w:right w:val="nil"/>
            </w:tcBorders>
            <w:shd w:val="clear" w:color="auto" w:fill="auto"/>
            <w:vAlign w:val="center"/>
            <w:hideMark/>
          </w:tcPr>
          <w:p w14:paraId="253BB2A8"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*Указанные услыги должны осыществляться на осножании заказов-заданий аппарата руководителя административного района Нубарашен Еревана, с установлением окончательного срока выполнения каждого заказа-задания.</w:t>
            </w:r>
          </w:p>
        </w:tc>
        <w:tc>
          <w:tcPr>
            <w:tcW w:w="1475" w:type="dxa"/>
            <w:gridSpan w:val="2"/>
            <w:tcBorders>
              <w:top w:val="nil"/>
              <w:left w:val="nil"/>
              <w:bottom w:val="nil"/>
              <w:right w:val="nil"/>
            </w:tcBorders>
            <w:shd w:val="clear" w:color="auto" w:fill="auto"/>
            <w:noWrap/>
            <w:vAlign w:val="center"/>
            <w:hideMark/>
          </w:tcPr>
          <w:p w14:paraId="7E41AEC5" w14:textId="77777777" w:rsidR="005367D8" w:rsidRDefault="005367D8">
            <w:pPr>
              <w:jc w:val="center"/>
              <w:rPr>
                <w:rFonts w:ascii="Calibri" w:hAnsi="Calibri" w:cs="Calibri"/>
                <w:color w:val="000000"/>
                <w:sz w:val="22"/>
                <w:szCs w:val="22"/>
              </w:rPr>
            </w:pPr>
          </w:p>
        </w:tc>
      </w:tr>
      <w:tr w:rsidR="005367D8" w14:paraId="3874B335" w14:textId="77777777" w:rsidTr="005367D8">
        <w:trPr>
          <w:trHeight w:val="660"/>
        </w:trPr>
        <w:tc>
          <w:tcPr>
            <w:tcW w:w="8319" w:type="dxa"/>
            <w:gridSpan w:val="5"/>
            <w:tcBorders>
              <w:top w:val="nil"/>
              <w:left w:val="nil"/>
              <w:bottom w:val="nil"/>
              <w:right w:val="nil"/>
            </w:tcBorders>
            <w:shd w:val="clear" w:color="auto" w:fill="auto"/>
            <w:vAlign w:val="center"/>
            <w:hideMark/>
          </w:tcPr>
          <w:p w14:paraId="38AA7A2D" w14:textId="77777777" w:rsidR="005367D8" w:rsidRDefault="005367D8">
            <w:pPr>
              <w:jc w:val="center"/>
              <w:rPr>
                <w:rFonts w:ascii="Calibri" w:hAnsi="Calibri" w:cs="Calibri"/>
                <w:color w:val="000000"/>
                <w:sz w:val="22"/>
                <w:szCs w:val="22"/>
              </w:rPr>
            </w:pPr>
            <w:r>
              <w:rPr>
                <w:rFonts w:ascii="Calibri" w:hAnsi="Calibri" w:cs="Calibri"/>
                <w:color w:val="000000"/>
                <w:sz w:val="22"/>
                <w:szCs w:val="22"/>
              </w:rPr>
              <w:t>* Заказчик может потребовать выполнения всех вышеуказанных работ в разм</w:t>
            </w:r>
            <w:r>
              <w:rPr>
                <w:rFonts w:ascii="Calibri" w:hAnsi="Calibri" w:cs="Calibri"/>
                <w:sz w:val="22"/>
                <w:szCs w:val="22"/>
              </w:rPr>
              <w:t>ере до 6 млн драмов</w:t>
            </w:r>
          </w:p>
        </w:tc>
        <w:tc>
          <w:tcPr>
            <w:tcW w:w="1475" w:type="dxa"/>
            <w:gridSpan w:val="2"/>
            <w:tcBorders>
              <w:top w:val="nil"/>
              <w:left w:val="nil"/>
              <w:bottom w:val="nil"/>
              <w:right w:val="nil"/>
            </w:tcBorders>
            <w:shd w:val="clear" w:color="auto" w:fill="auto"/>
            <w:noWrap/>
            <w:vAlign w:val="center"/>
            <w:hideMark/>
          </w:tcPr>
          <w:p w14:paraId="7F1DE204" w14:textId="77777777" w:rsidR="005367D8" w:rsidRDefault="005367D8">
            <w:pPr>
              <w:jc w:val="center"/>
              <w:rPr>
                <w:rFonts w:ascii="Calibri" w:hAnsi="Calibri" w:cs="Calibri"/>
                <w:color w:val="000000"/>
                <w:sz w:val="22"/>
                <w:szCs w:val="22"/>
              </w:rPr>
            </w:pPr>
          </w:p>
        </w:tc>
      </w:tr>
    </w:tbl>
    <w:p w14:paraId="5E8E06CB" w14:textId="77777777" w:rsidR="005367D8" w:rsidRDefault="005367D8" w:rsidP="00DC3C27">
      <w:pPr>
        <w:widowControl w:val="0"/>
        <w:spacing w:line="276" w:lineRule="auto"/>
        <w:ind w:firstLine="567"/>
        <w:jc w:val="both"/>
        <w:rPr>
          <w:rFonts w:ascii="GHEA Grapalat" w:hAnsi="GHEA Grapalat"/>
          <w:b/>
          <w:sz w:val="22"/>
          <w:szCs w:val="22"/>
        </w:rPr>
      </w:pPr>
    </w:p>
    <w:p w14:paraId="7BE406CD" w14:textId="77777777" w:rsidR="005367D8" w:rsidRDefault="005367D8" w:rsidP="00DC3C27">
      <w:pPr>
        <w:widowControl w:val="0"/>
        <w:spacing w:line="276" w:lineRule="auto"/>
        <w:ind w:firstLine="567"/>
        <w:jc w:val="both"/>
        <w:rPr>
          <w:rFonts w:ascii="GHEA Grapalat" w:hAnsi="GHEA Grapalat"/>
          <w:b/>
          <w:sz w:val="22"/>
          <w:szCs w:val="22"/>
        </w:rPr>
      </w:pPr>
    </w:p>
    <w:p w14:paraId="47140197" w14:textId="77777777" w:rsidR="005367D8" w:rsidRDefault="005367D8" w:rsidP="00DC3C27">
      <w:pPr>
        <w:widowControl w:val="0"/>
        <w:spacing w:line="276" w:lineRule="auto"/>
        <w:ind w:firstLine="567"/>
        <w:jc w:val="both"/>
        <w:rPr>
          <w:rFonts w:ascii="GHEA Grapalat" w:hAnsi="GHEA Grapalat"/>
          <w:b/>
          <w:sz w:val="22"/>
          <w:szCs w:val="22"/>
        </w:rPr>
      </w:pPr>
    </w:p>
    <w:p w14:paraId="105E9965" w14:textId="77777777" w:rsidR="005367D8" w:rsidRPr="005367D8" w:rsidRDefault="005367D8" w:rsidP="00DC3C27">
      <w:pPr>
        <w:widowControl w:val="0"/>
        <w:spacing w:line="276" w:lineRule="auto"/>
        <w:ind w:firstLine="567"/>
        <w:jc w:val="both"/>
        <w:rPr>
          <w:rFonts w:ascii="GHEA Grapalat" w:hAnsi="GHEA Grapalat"/>
          <w:b/>
          <w:sz w:val="22"/>
          <w:szCs w:val="22"/>
        </w:rPr>
      </w:pPr>
    </w:p>
    <w:p w14:paraId="67301768" w14:textId="77777777" w:rsidR="00DC3C27" w:rsidRPr="00F33B9D" w:rsidRDefault="00DC3C27" w:rsidP="00DC3C27">
      <w:pPr>
        <w:ind w:left="-630" w:right="-421"/>
        <w:jc w:val="center"/>
        <w:rPr>
          <w:rFonts w:ascii="GHEA Grapalat" w:hAnsi="GHEA Grapalat"/>
          <w:b/>
          <w:bCs/>
        </w:rPr>
      </w:pPr>
    </w:p>
    <w:p w14:paraId="737E684D" w14:textId="77777777" w:rsidR="00DC3C27" w:rsidRPr="00AD29CE" w:rsidRDefault="00DC3C27" w:rsidP="00DC3C27">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53DC32E4" w14:textId="77777777" w:rsidTr="000D12C2">
        <w:trPr>
          <w:jc w:val="center"/>
        </w:trPr>
        <w:tc>
          <w:tcPr>
            <w:tcW w:w="4536" w:type="dxa"/>
          </w:tcPr>
          <w:p w14:paraId="5374468F"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2EC3CE11"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w:t>
            </w:r>
          </w:p>
          <w:p w14:paraId="28C52E28"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2F886F0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20191A3E" w14:textId="77777777" w:rsidR="00DC3C27" w:rsidRPr="00AD29CE" w:rsidRDefault="00DC3C27" w:rsidP="000D12C2">
            <w:pPr>
              <w:widowControl w:val="0"/>
              <w:jc w:val="center"/>
              <w:rPr>
                <w:rFonts w:ascii="GHEA Grapalat" w:hAnsi="GHEA Grapalat"/>
              </w:rPr>
            </w:pPr>
          </w:p>
        </w:tc>
        <w:tc>
          <w:tcPr>
            <w:tcW w:w="4343" w:type="dxa"/>
          </w:tcPr>
          <w:p w14:paraId="7E10922A"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5CC446B3"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w:t>
            </w:r>
          </w:p>
          <w:p w14:paraId="70D91B2A"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53F407C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4199327D" w14:textId="77777777" w:rsidR="00DC3C27" w:rsidRPr="00AD29CE" w:rsidRDefault="00DC3C27" w:rsidP="00DC3C27">
      <w:pPr>
        <w:widowControl w:val="0"/>
        <w:jc w:val="center"/>
        <w:rPr>
          <w:rFonts w:ascii="GHEA Grapalat" w:hAnsi="GHEA Grapalat"/>
        </w:rPr>
      </w:pPr>
      <w:r w:rsidRPr="00AD29CE">
        <w:rPr>
          <w:rFonts w:ascii="GHEA Grapalat" w:hAnsi="GHEA Grapalat"/>
        </w:rPr>
        <w:br w:type="page"/>
      </w:r>
    </w:p>
    <w:p w14:paraId="2D32C133" w14:textId="77777777" w:rsidR="00DC3C27" w:rsidRDefault="00DC3C27" w:rsidP="00DC3C27">
      <w:pPr>
        <w:widowControl w:val="0"/>
        <w:ind w:firstLine="567"/>
        <w:jc w:val="right"/>
        <w:rPr>
          <w:rFonts w:ascii="GHEA Grapalat" w:hAnsi="GHEA Grapalat"/>
          <w:i/>
        </w:rPr>
      </w:pPr>
    </w:p>
    <w:p w14:paraId="0F2A8890" w14:textId="7777777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3"/>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5042DB5A"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850F80">
              <w:rPr>
                <w:rFonts w:ascii="GHEA Grapalat" w:hAnsi="GHEA Grapalat"/>
                <w:sz w:val="16"/>
              </w:rPr>
              <w:t>24</w:t>
            </w:r>
            <w:r>
              <w:rPr>
                <w:rFonts w:ascii="GHEA Grapalat" w:hAnsi="GHEA Grapalat"/>
                <w:sz w:val="16"/>
              </w:rPr>
              <w:t>г., по месяцам, в том числе</w:t>
            </w:r>
            <w:r>
              <w:rPr>
                <w:rStyle w:val="FootnoteReference"/>
                <w:rFonts w:ascii="GHEA Grapalat" w:hAnsi="GHEA Grapalat"/>
                <w:sz w:val="16"/>
              </w:rPr>
              <w:footnoteReference w:customMarkFollows="1" w:id="24"/>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DC3C27" w:rsidRPr="00F412AC" w14:paraId="584520EA" w14:textId="77777777" w:rsidTr="000D12C2">
        <w:trPr>
          <w:trHeight w:val="363"/>
          <w:jc w:val="center"/>
        </w:trPr>
        <w:tc>
          <w:tcPr>
            <w:tcW w:w="1006" w:type="dxa"/>
          </w:tcPr>
          <w:p w14:paraId="02505E2E" w14:textId="77777777" w:rsidR="00DC3C27" w:rsidRPr="00F412AC" w:rsidRDefault="00DC3C27" w:rsidP="000D12C2">
            <w:pPr>
              <w:widowControl w:val="0"/>
              <w:jc w:val="center"/>
              <w:rPr>
                <w:rFonts w:ascii="GHEA Grapalat" w:hAnsi="GHEA Grapalat"/>
                <w:sz w:val="16"/>
              </w:rPr>
            </w:pPr>
          </w:p>
        </w:tc>
        <w:tc>
          <w:tcPr>
            <w:tcW w:w="1212" w:type="dxa"/>
          </w:tcPr>
          <w:p w14:paraId="6039A9CE" w14:textId="50B02492" w:rsidR="00DC3C27" w:rsidRPr="00845CDF" w:rsidRDefault="005A3B59" w:rsidP="000D12C2">
            <w:pPr>
              <w:widowControl w:val="0"/>
              <w:jc w:val="center"/>
              <w:rPr>
                <w:rFonts w:asciiTheme="minorHAnsi" w:hAnsiTheme="minorHAnsi"/>
                <w:sz w:val="16"/>
              </w:rPr>
            </w:pPr>
            <w:r w:rsidRPr="000D5C4B">
              <w:rPr>
                <w:rFonts w:ascii="Helvetica" w:hAnsi="Helvetica" w:cs="Helvetica"/>
                <w:sz w:val="21"/>
                <w:szCs w:val="21"/>
                <w:shd w:val="clear" w:color="auto" w:fill="F5F5F5"/>
              </w:rPr>
              <w:t>60181100/5</w:t>
            </w:r>
            <w:r>
              <w:rPr>
                <w:rFonts w:ascii="Helvetica" w:hAnsi="Helvetica" w:cs="Helvetica"/>
                <w:sz w:val="21"/>
                <w:szCs w:val="21"/>
                <w:shd w:val="clear" w:color="auto" w:fill="F5F5F5"/>
                <w:lang w:val="hy-AM"/>
              </w:rPr>
              <w:t>0</w:t>
            </w:r>
            <w:r w:rsidR="00845CDF">
              <w:rPr>
                <w:rFonts w:ascii="Helvetica" w:hAnsi="Helvetica" w:cs="Helvetica"/>
                <w:sz w:val="21"/>
                <w:szCs w:val="21"/>
                <w:shd w:val="clear" w:color="auto" w:fill="F5F5F5"/>
              </w:rPr>
              <w:t>8</w:t>
            </w:r>
          </w:p>
        </w:tc>
        <w:tc>
          <w:tcPr>
            <w:tcW w:w="843" w:type="dxa"/>
          </w:tcPr>
          <w:p w14:paraId="1F342C4A" w14:textId="77777777" w:rsidR="00DC3C27" w:rsidRPr="00F412AC" w:rsidRDefault="00DC3C27" w:rsidP="000D12C2">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6A5AF868"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3EF890E9"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0DC2065" w14:textId="37ADE3E5"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77D3B627" w14:textId="7196D43B"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0FFFF2DA" w14:textId="6273B60D"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9145242" w14:textId="28B728D2"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BA4AF9A" w14:textId="1180D148"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7F189EE" w14:textId="399AD8C5" w:rsidR="00DC3C27" w:rsidRPr="00F412AC" w:rsidRDefault="00AF38B1" w:rsidP="000D12C2">
            <w:pPr>
              <w:widowControl w:val="0"/>
              <w:jc w:val="center"/>
              <w:rPr>
                <w:rFonts w:ascii="GHEA Grapalat" w:hAnsi="GHEA Grapalat"/>
                <w:b/>
                <w:sz w:val="16"/>
              </w:rPr>
            </w:pPr>
            <w:r w:rsidRPr="00F412AC">
              <w:rPr>
                <w:rFonts w:ascii="GHEA Grapalat" w:hAnsi="GHEA Grapalat"/>
                <w:sz w:val="16"/>
              </w:rPr>
              <w:t>...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C474C6">
          <w:footerReference w:type="default" r:id="rId11"/>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DC3C27" w:rsidRPr="00AD29CE" w:rsidDel="004B29A5" w14:paraId="57936997" w14:textId="77777777" w:rsidTr="000D12C2">
        <w:trPr>
          <w:tblCellSpacing w:w="7" w:type="dxa"/>
          <w:jc w:val="center"/>
        </w:trPr>
        <w:tc>
          <w:tcPr>
            <w:tcW w:w="0" w:type="auto"/>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C474C6">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AE5BB" w14:textId="77777777" w:rsidR="00665EEF" w:rsidRDefault="00665EEF" w:rsidP="00DC3C27">
      <w:r>
        <w:separator/>
      </w:r>
    </w:p>
  </w:endnote>
  <w:endnote w:type="continuationSeparator" w:id="0">
    <w:p w14:paraId="6E59C900" w14:textId="77777777" w:rsidR="00665EEF" w:rsidRDefault="00665EEF"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178BE" w14:textId="77777777" w:rsidR="00665EEF" w:rsidRDefault="00665EEF" w:rsidP="00DC3C27">
      <w:r>
        <w:separator/>
      </w:r>
    </w:p>
  </w:footnote>
  <w:footnote w:type="continuationSeparator" w:id="0">
    <w:p w14:paraId="629BEBCE" w14:textId="77777777" w:rsidR="00665EEF" w:rsidRDefault="00665EEF"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3">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5">
    <w:p w14:paraId="29CE2E07" w14:textId="77777777" w:rsidR="00162449" w:rsidRPr="00511966" w:rsidRDefault="00162449" w:rsidP="00162449">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7">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9">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0">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1">
    <w:p w14:paraId="30F46915" w14:textId="77777777" w:rsidR="00DC3C27" w:rsidRPr="008842CE" w:rsidRDefault="00DC3C27" w:rsidP="00DC3C27">
      <w:pPr>
        <w:pStyle w:val="FootnoteText"/>
        <w:jc w:val="both"/>
      </w:pPr>
    </w:p>
  </w:footnote>
  <w:footnote w:id="12">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13">
    <w:p w14:paraId="04F1E442" w14:textId="77777777" w:rsidR="00DC3C27" w:rsidRPr="008842CE" w:rsidRDefault="00DC3C27" w:rsidP="00DC3C27">
      <w:pPr>
        <w:pStyle w:val="FootnoteText"/>
        <w:jc w:val="both"/>
      </w:pPr>
    </w:p>
  </w:footnote>
  <w:footnote w:id="14">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5">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16">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18">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14:paraId="05812CE4" w14:textId="77777777" w:rsidR="00DC3C27" w:rsidRPr="006F5F33" w:rsidRDefault="00DC3C27" w:rsidP="00DC3C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7A3E6E4" w14:textId="77777777" w:rsidR="00DC3C27" w:rsidRPr="009E00B3" w:rsidRDefault="00DC3C27" w:rsidP="00DC3C2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5DD9E47" w14:textId="77777777" w:rsidR="00DC3C27" w:rsidRPr="006F225E" w:rsidRDefault="00DC3C27" w:rsidP="00DC3C27">
      <w:pPr>
        <w:pStyle w:val="FootnoteText"/>
        <w:jc w:val="both"/>
        <w:rPr>
          <w:rFonts w:ascii="GHEA Grapalat" w:hAnsi="GHEA Grapalat"/>
          <w:i/>
          <w:lang w:eastAsia="en-US"/>
        </w:rPr>
      </w:pPr>
      <w:r w:rsidRPr="009E00B3">
        <w:rPr>
          <w:rFonts w:ascii="GHEA Grapalat" w:hAnsi="GHEA Grapalat"/>
          <w:i/>
          <w:lang w:eastAsia="en-US"/>
        </w:rPr>
        <w:tab/>
      </w:r>
    </w:p>
  </w:footnote>
  <w:footnote w:id="21">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2">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3">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24">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0"/>
  </w:num>
  <w:num w:numId="2" w16cid:durableId="767040551">
    <w:abstractNumId w:val="10"/>
  </w:num>
  <w:num w:numId="3" w16cid:durableId="884374280">
    <w:abstractNumId w:val="19"/>
  </w:num>
  <w:num w:numId="4" w16cid:durableId="922758682">
    <w:abstractNumId w:val="15"/>
  </w:num>
  <w:num w:numId="5" w16cid:durableId="1214580356">
    <w:abstractNumId w:val="24"/>
  </w:num>
  <w:num w:numId="6" w16cid:durableId="1716267932">
    <w:abstractNumId w:val="20"/>
    <w:lvlOverride w:ilvl="0">
      <w:startOverride w:val="1"/>
    </w:lvlOverride>
    <w:lvlOverride w:ilvl="1"/>
    <w:lvlOverride w:ilvl="2"/>
    <w:lvlOverride w:ilvl="3"/>
    <w:lvlOverride w:ilvl="4"/>
    <w:lvlOverride w:ilvl="5"/>
    <w:lvlOverride w:ilvl="6"/>
    <w:lvlOverride w:ilvl="7"/>
    <w:lvlOverride w:ilvl="8"/>
  </w:num>
  <w:num w:numId="7" w16cid:durableId="864027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7"/>
  </w:num>
  <w:num w:numId="10" w16cid:durableId="300965376">
    <w:abstractNumId w:val="5"/>
  </w:num>
  <w:num w:numId="11" w16cid:durableId="1952935993">
    <w:abstractNumId w:val="8"/>
  </w:num>
  <w:num w:numId="12" w16cid:durableId="237328920">
    <w:abstractNumId w:val="31"/>
  </w:num>
  <w:num w:numId="13" w16cid:durableId="228536456">
    <w:abstractNumId w:val="27"/>
  </w:num>
  <w:num w:numId="14" w16cid:durableId="470947902">
    <w:abstractNumId w:val="13"/>
  </w:num>
  <w:num w:numId="15" w16cid:durableId="786966146">
    <w:abstractNumId w:val="29"/>
  </w:num>
  <w:num w:numId="16" w16cid:durableId="741595">
    <w:abstractNumId w:val="14"/>
  </w:num>
  <w:num w:numId="17" w16cid:durableId="845248543">
    <w:abstractNumId w:val="6"/>
  </w:num>
  <w:num w:numId="18" w16cid:durableId="31460273">
    <w:abstractNumId w:val="1"/>
  </w:num>
  <w:num w:numId="19" w16cid:durableId="894318158">
    <w:abstractNumId w:val="16"/>
  </w:num>
  <w:num w:numId="20" w16cid:durableId="10000856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1"/>
  </w:num>
  <w:num w:numId="22" w16cid:durableId="1587151327">
    <w:abstractNumId w:val="7"/>
  </w:num>
  <w:num w:numId="23" w16cid:durableId="1727802851">
    <w:abstractNumId w:val="18"/>
  </w:num>
  <w:num w:numId="24" w16cid:durableId="454300664">
    <w:abstractNumId w:val="12"/>
  </w:num>
  <w:num w:numId="25" w16cid:durableId="1118597590">
    <w:abstractNumId w:val="4"/>
  </w:num>
  <w:num w:numId="26" w16cid:durableId="1641762592">
    <w:abstractNumId w:val="3"/>
  </w:num>
  <w:num w:numId="27" w16cid:durableId="1149783114">
    <w:abstractNumId w:val="0"/>
  </w:num>
  <w:num w:numId="28" w16cid:durableId="183904712">
    <w:abstractNumId w:val="9"/>
  </w:num>
  <w:num w:numId="29" w16cid:durableId="245649309">
    <w:abstractNumId w:val="26"/>
  </w:num>
  <w:num w:numId="30" w16cid:durableId="103696100">
    <w:abstractNumId w:val="23"/>
  </w:num>
  <w:num w:numId="31" w16cid:durableId="1866628283">
    <w:abstractNumId w:val="22"/>
  </w:num>
  <w:num w:numId="32" w16cid:durableId="2017078499">
    <w:abstractNumId w:val="30"/>
  </w:num>
  <w:num w:numId="33" w16cid:durableId="1084229905">
    <w:abstractNumId w:val="25"/>
  </w:num>
  <w:num w:numId="34" w16cid:durableId="1862476777">
    <w:abstractNumId w:val="2"/>
  </w:num>
  <w:num w:numId="35" w16cid:durableId="1323393445">
    <w:abstractNumId w:val="11"/>
  </w:num>
  <w:num w:numId="36" w16cid:durableId="1297175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131B2"/>
    <w:rsid w:val="00020408"/>
    <w:rsid w:val="00042096"/>
    <w:rsid w:val="00060901"/>
    <w:rsid w:val="00091A1E"/>
    <w:rsid w:val="0009711F"/>
    <w:rsid w:val="000D5C4B"/>
    <w:rsid w:val="000F74A0"/>
    <w:rsid w:val="0011079F"/>
    <w:rsid w:val="001251F0"/>
    <w:rsid w:val="00146830"/>
    <w:rsid w:val="00162449"/>
    <w:rsid w:val="001648D8"/>
    <w:rsid w:val="001971E8"/>
    <w:rsid w:val="001E2D9A"/>
    <w:rsid w:val="001E65C9"/>
    <w:rsid w:val="001F5F3C"/>
    <w:rsid w:val="002610A5"/>
    <w:rsid w:val="002615C5"/>
    <w:rsid w:val="002A6D4F"/>
    <w:rsid w:val="002B5C39"/>
    <w:rsid w:val="00322295"/>
    <w:rsid w:val="0032366C"/>
    <w:rsid w:val="00325185"/>
    <w:rsid w:val="00393EAF"/>
    <w:rsid w:val="0039429A"/>
    <w:rsid w:val="00395482"/>
    <w:rsid w:val="00416B7F"/>
    <w:rsid w:val="004204CF"/>
    <w:rsid w:val="00465E0F"/>
    <w:rsid w:val="00473C1D"/>
    <w:rsid w:val="00477732"/>
    <w:rsid w:val="00491DE7"/>
    <w:rsid w:val="00512F94"/>
    <w:rsid w:val="005367D8"/>
    <w:rsid w:val="005454B7"/>
    <w:rsid w:val="00566177"/>
    <w:rsid w:val="00572EFC"/>
    <w:rsid w:val="00587B42"/>
    <w:rsid w:val="005A3B59"/>
    <w:rsid w:val="005B3C9A"/>
    <w:rsid w:val="005C1F17"/>
    <w:rsid w:val="005F43EF"/>
    <w:rsid w:val="00643FA8"/>
    <w:rsid w:val="00654F58"/>
    <w:rsid w:val="00665EEF"/>
    <w:rsid w:val="0067143C"/>
    <w:rsid w:val="00673FAF"/>
    <w:rsid w:val="00686A5A"/>
    <w:rsid w:val="0069798D"/>
    <w:rsid w:val="006B0DB9"/>
    <w:rsid w:val="006B5C15"/>
    <w:rsid w:val="006B673A"/>
    <w:rsid w:val="006C51C3"/>
    <w:rsid w:val="006D0B95"/>
    <w:rsid w:val="00717C8D"/>
    <w:rsid w:val="00743CC7"/>
    <w:rsid w:val="00751208"/>
    <w:rsid w:val="00771F20"/>
    <w:rsid w:val="007B2C2F"/>
    <w:rsid w:val="007B4072"/>
    <w:rsid w:val="00842557"/>
    <w:rsid w:val="00845CDF"/>
    <w:rsid w:val="0084701B"/>
    <w:rsid w:val="00850F80"/>
    <w:rsid w:val="00862A37"/>
    <w:rsid w:val="008858C6"/>
    <w:rsid w:val="008A5089"/>
    <w:rsid w:val="008B42EB"/>
    <w:rsid w:val="008E3566"/>
    <w:rsid w:val="008E6DE8"/>
    <w:rsid w:val="009135FA"/>
    <w:rsid w:val="00915A31"/>
    <w:rsid w:val="00930ACA"/>
    <w:rsid w:val="00936C1A"/>
    <w:rsid w:val="00943E8F"/>
    <w:rsid w:val="0095575F"/>
    <w:rsid w:val="00956AAF"/>
    <w:rsid w:val="009634C7"/>
    <w:rsid w:val="00972AB6"/>
    <w:rsid w:val="009745B0"/>
    <w:rsid w:val="009905EE"/>
    <w:rsid w:val="009D09F5"/>
    <w:rsid w:val="00A073BC"/>
    <w:rsid w:val="00A46C37"/>
    <w:rsid w:val="00A701AB"/>
    <w:rsid w:val="00A80525"/>
    <w:rsid w:val="00A902F6"/>
    <w:rsid w:val="00AA0BF1"/>
    <w:rsid w:val="00AF38B1"/>
    <w:rsid w:val="00AF4E6A"/>
    <w:rsid w:val="00B0327A"/>
    <w:rsid w:val="00B07E2D"/>
    <w:rsid w:val="00B34F37"/>
    <w:rsid w:val="00C06E7D"/>
    <w:rsid w:val="00C41607"/>
    <w:rsid w:val="00C474C6"/>
    <w:rsid w:val="00C944B8"/>
    <w:rsid w:val="00CD2738"/>
    <w:rsid w:val="00CE49C4"/>
    <w:rsid w:val="00D42565"/>
    <w:rsid w:val="00D60637"/>
    <w:rsid w:val="00D87703"/>
    <w:rsid w:val="00D93B1B"/>
    <w:rsid w:val="00DC3C27"/>
    <w:rsid w:val="00DD29F7"/>
    <w:rsid w:val="00DD356D"/>
    <w:rsid w:val="00DE12B4"/>
    <w:rsid w:val="00DF3256"/>
    <w:rsid w:val="00DF6EBF"/>
    <w:rsid w:val="00E06D1F"/>
    <w:rsid w:val="00E8377E"/>
    <w:rsid w:val="00E9275F"/>
    <w:rsid w:val="00EC7F3D"/>
    <w:rsid w:val="00F14A37"/>
    <w:rsid w:val="00F25989"/>
    <w:rsid w:val="00F33B9D"/>
    <w:rsid w:val="00F41311"/>
    <w:rsid w:val="00F538EC"/>
    <w:rsid w:val="00F6327D"/>
    <w:rsid w:val="00F6635C"/>
    <w:rsid w:val="00F76D4E"/>
    <w:rsid w:val="00F811D7"/>
    <w:rsid w:val="00F862F1"/>
    <w:rsid w:val="00FD266B"/>
    <w:rsid w:val="00FE0754"/>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 w:type="paragraph" w:styleId="HTMLPreformatted">
    <w:name w:val="HTML Preformatted"/>
    <w:basedOn w:val="Normal"/>
    <w:link w:val="HTMLPreformattedChar"/>
    <w:uiPriority w:val="99"/>
    <w:unhideWhenUsed/>
    <w:rsid w:val="00972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972AB6"/>
    <w:rPr>
      <w:rFonts w:ascii="Courier New" w:eastAsia="Times New Roman" w:hAnsi="Courier New" w:cs="Courier New"/>
      <w:kern w:val="0"/>
      <w:sz w:val="20"/>
      <w:szCs w:val="20"/>
      <w:lang w:val="ru-RU" w:eastAsia="ru-RU"/>
      <w14:ligatures w14:val="none"/>
    </w:rPr>
  </w:style>
  <w:style w:type="paragraph" w:customStyle="1" w:styleId="TableParagraph">
    <w:name w:val="Table Paragraph"/>
    <w:basedOn w:val="Normal"/>
    <w:uiPriority w:val="1"/>
    <w:qFormat/>
    <w:rsid w:val="005367D8"/>
    <w:pPr>
      <w:widowControl w:val="0"/>
    </w:pPr>
    <w:rPr>
      <w:rFonts w:asciiTheme="minorHAnsi" w:eastAsiaTheme="minorHAnsi" w:hAnsiTheme="minorHAnsi" w:cstheme="minorBid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822632">
      <w:bodyDiv w:val="1"/>
      <w:marLeft w:val="0"/>
      <w:marRight w:val="0"/>
      <w:marTop w:val="0"/>
      <w:marBottom w:val="0"/>
      <w:divBdr>
        <w:top w:val="none" w:sz="0" w:space="0" w:color="auto"/>
        <w:left w:val="none" w:sz="0" w:space="0" w:color="auto"/>
        <w:bottom w:val="none" w:sz="0" w:space="0" w:color="auto"/>
        <w:right w:val="none" w:sz="0" w:space="0" w:color="auto"/>
      </w:divBdr>
    </w:div>
    <w:div w:id="1184054765">
      <w:bodyDiv w:val="1"/>
      <w:marLeft w:val="0"/>
      <w:marRight w:val="0"/>
      <w:marTop w:val="0"/>
      <w:marBottom w:val="0"/>
      <w:divBdr>
        <w:top w:val="none" w:sz="0" w:space="0" w:color="auto"/>
        <w:left w:val="none" w:sz="0" w:space="0" w:color="auto"/>
        <w:bottom w:val="none" w:sz="0" w:space="0" w:color="auto"/>
        <w:right w:val="none" w:sz="0" w:space="0" w:color="auto"/>
      </w:divBdr>
    </w:div>
    <w:div w:id="1288242573">
      <w:bodyDiv w:val="1"/>
      <w:marLeft w:val="0"/>
      <w:marRight w:val="0"/>
      <w:marTop w:val="0"/>
      <w:marBottom w:val="0"/>
      <w:divBdr>
        <w:top w:val="none" w:sz="0" w:space="0" w:color="auto"/>
        <w:left w:val="none" w:sz="0" w:space="0" w:color="auto"/>
        <w:bottom w:val="none" w:sz="0" w:space="0" w:color="auto"/>
        <w:right w:val="none" w:sz="0" w:space="0" w:color="auto"/>
      </w:divBdr>
    </w:div>
    <w:div w:id="1503661959">
      <w:bodyDiv w:val="1"/>
      <w:marLeft w:val="0"/>
      <w:marRight w:val="0"/>
      <w:marTop w:val="0"/>
      <w:marBottom w:val="0"/>
      <w:divBdr>
        <w:top w:val="none" w:sz="0" w:space="0" w:color="auto"/>
        <w:left w:val="none" w:sz="0" w:space="0" w:color="auto"/>
        <w:bottom w:val="none" w:sz="0" w:space="0" w:color="auto"/>
        <w:right w:val="none" w:sz="0" w:space="0" w:color="auto"/>
      </w:divBdr>
    </w:div>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7493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76</Pages>
  <Words>20202</Words>
  <Characters>115157</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108</cp:revision>
  <dcterms:created xsi:type="dcterms:W3CDTF">2023-08-17T12:18:00Z</dcterms:created>
  <dcterms:modified xsi:type="dcterms:W3CDTF">2024-08-29T04:50:00Z</dcterms:modified>
</cp:coreProperties>
</file>